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70FCFBCF" wp14:editId="34551B87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00DDBA4" wp14:editId="6EAFF4FF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6F56D358" wp14:editId="70F6C8C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708F9">
            <w:rPr>
              <w:b/>
              <w:sz w:val="40"/>
              <w:szCs w:val="20"/>
            </w:rPr>
            <w:t>22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DB5B5D" w:rsidDel="000A5AF7">
              <w:rPr>
                <w:sz w:val="32"/>
                <w:szCs w:val="32"/>
              </w:rPr>
              <w:delText>1</w:delText>
            </w:r>
          </w:del>
          <w:ins w:id="1" w:author="Autor">
            <w:r w:rsidR="000A5AF7">
              <w:rPr>
                <w:sz w:val="32"/>
                <w:szCs w:val="32"/>
              </w:rPr>
              <w:t>2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  <w:bookmarkStart w:id="2" w:name="_GoBack"/>
      <w:bookmarkEnd w:id="2"/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1046A5" w:rsidP="005028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</w:t>
            </w:r>
            <w:r w:rsidR="00CA34FF">
              <w:rPr>
                <w:szCs w:val="20"/>
              </w:rPr>
              <w:t xml:space="preserve"> tvorbe </w:t>
            </w:r>
            <w:r w:rsidR="00F31849">
              <w:rPr>
                <w:szCs w:val="20"/>
              </w:rPr>
              <w:t>organizačnej štruktúr</w:t>
            </w:r>
            <w:r w:rsidR="000A670D">
              <w:rPr>
                <w:szCs w:val="20"/>
              </w:rPr>
              <w:t>y</w:t>
            </w:r>
            <w:r w:rsidR="00F31849">
              <w:rPr>
                <w:szCs w:val="20"/>
              </w:rPr>
              <w:t xml:space="preserve"> a</w:t>
            </w:r>
            <w:r w:rsidR="00502866">
              <w:rPr>
                <w:szCs w:val="20"/>
              </w:rPr>
              <w:t xml:space="preserve"> </w:t>
            </w:r>
            <w:r w:rsidR="002465B5">
              <w:rPr>
                <w:szCs w:val="20"/>
              </w:rPr>
              <w:t xml:space="preserve">štandardizovaných pozícií </w:t>
            </w:r>
            <w:r w:rsidR="00502866">
              <w:rPr>
                <w:szCs w:val="20"/>
              </w:rPr>
              <w:t>RO</w:t>
            </w:r>
            <w:r w:rsidR="002465B5">
              <w:rPr>
                <w:szCs w:val="20"/>
              </w:rPr>
              <w:t>/</w:t>
            </w:r>
            <w:r w:rsidR="00502866">
              <w:rPr>
                <w:szCs w:val="20"/>
              </w:rPr>
              <w:t>SO zapojen</w:t>
            </w:r>
            <w:r w:rsidR="00987C67">
              <w:rPr>
                <w:szCs w:val="20"/>
              </w:rPr>
              <w:t>ých</w:t>
            </w:r>
            <w:r w:rsidR="00502866">
              <w:rPr>
                <w:szCs w:val="20"/>
              </w:rPr>
              <w:t xml:space="preserve"> do implementácie EŠIF</w:t>
            </w:r>
            <w:r w:rsidR="002465B5">
              <w:rPr>
                <w:szCs w:val="20"/>
              </w:rPr>
              <w:t xml:space="preserve"> </w:t>
            </w:r>
            <w:r w:rsidR="00987C67">
              <w:rPr>
                <w:szCs w:val="20"/>
              </w:rPr>
              <w:t>v</w:t>
            </w:r>
            <w:r w:rsidR="002465B5">
              <w:rPr>
                <w:szCs w:val="20"/>
              </w:rPr>
              <w:t xml:space="preserve"> programov</w:t>
            </w:r>
            <w:r w:rsidR="00987C67">
              <w:rPr>
                <w:szCs w:val="20"/>
              </w:rPr>
              <w:t>om</w:t>
            </w:r>
            <w:r w:rsidR="002465B5">
              <w:rPr>
                <w:szCs w:val="20"/>
              </w:rPr>
              <w:t xml:space="preserve"> o</w:t>
            </w:r>
            <w:r w:rsidR="005B41A3">
              <w:rPr>
                <w:szCs w:val="20"/>
              </w:rPr>
              <w:t>bdob</w:t>
            </w:r>
            <w:r w:rsidR="00987C67">
              <w:rPr>
                <w:szCs w:val="20"/>
              </w:rPr>
              <w:t>í</w:t>
            </w:r>
            <w:r w:rsidR="005B41A3">
              <w:rPr>
                <w:szCs w:val="20"/>
              </w:rPr>
              <w:t xml:space="preserve"> 2014 </w:t>
            </w:r>
            <w:r w:rsidR="002465B5">
              <w:rPr>
                <w:szCs w:val="20"/>
              </w:rPr>
              <w:t>–</w:t>
            </w:r>
            <w:r w:rsidR="005B41A3">
              <w:rPr>
                <w:szCs w:val="20"/>
              </w:rPr>
              <w:t xml:space="preserve"> 2020</w:t>
            </w:r>
          </w:p>
          <w:p w:rsidR="002465B5" w:rsidRPr="009836CF" w:rsidRDefault="002465B5" w:rsidP="002465B5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203202" w:rsidRDefault="0020320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20320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</w:t>
            </w:r>
            <w:r w:rsidR="00FA785E">
              <w:rPr>
                <w:szCs w:val="20"/>
              </w:rPr>
              <w:t xml:space="preserve"> orgány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F31849" w:rsidRDefault="00F31849" w:rsidP="00B91F3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F31849" w:rsidRDefault="00F31849" w:rsidP="00B91F3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  <w:p w:rsidR="00F31849" w:rsidRPr="009836CF" w:rsidRDefault="00F31849" w:rsidP="00B91F3C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706DA2">
            <w:pPr>
              <w:jc w:val="both"/>
              <w:rPr>
                <w:szCs w:val="20"/>
              </w:rPr>
            </w:pPr>
            <w:r w:rsidRPr="00677305">
              <w:rPr>
                <w:szCs w:val="20"/>
              </w:rPr>
              <w:t>v súlade s kapitolou 1.</w:t>
            </w:r>
            <w:r w:rsidR="00706DA2">
              <w:rPr>
                <w:szCs w:val="20"/>
              </w:rPr>
              <w:t>2</w:t>
            </w:r>
            <w:r w:rsidRPr="00677305">
              <w:rPr>
                <w:szCs w:val="20"/>
              </w:rPr>
              <w:t xml:space="preserve">, ods. </w:t>
            </w:r>
            <w:r w:rsidR="00706DA2">
              <w:rPr>
                <w:szCs w:val="20"/>
              </w:rPr>
              <w:t>3</w:t>
            </w:r>
            <w:r w:rsidR="00502866">
              <w:rPr>
                <w:szCs w:val="20"/>
              </w:rPr>
              <w:t>, písm. b)</w:t>
            </w:r>
            <w:r w:rsidRPr="00677305">
              <w:rPr>
                <w:szCs w:val="20"/>
              </w:rPr>
              <w:t xml:space="preserve"> Systému riadenia </w:t>
            </w:r>
            <w:r w:rsidR="003B0DFE" w:rsidRPr="00677305">
              <w:rPr>
                <w:szCs w:val="20"/>
              </w:rPr>
              <w:t>európskych štrukturálnych a investičných fondov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D9664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A5157" w:rsidRDefault="006A5157" w:rsidP="006479DF">
            <w:pPr>
              <w:rPr>
                <w:b/>
              </w:rPr>
            </w:pPr>
          </w:p>
          <w:p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3C2544" w:rsidRDefault="00EE7464" w:rsidP="006A5157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0" w:value="0"/>
                </w:dropDownList>
              </w:sdtPr>
              <w:sdtEndPr/>
              <w:sdtContent>
                <w:r w:rsidR="001A76FA">
                  <w:t>0</w:t>
                </w:r>
              </w:sdtContent>
            </w:sdt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0251B9742884D868EB3E631BCC4B1A5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DE5777" w:rsidP="00E71A17">
                <w:pPr>
                  <w:jc w:val="both"/>
                  <w:rPr>
                    <w:szCs w:val="20"/>
                  </w:rPr>
                </w:pPr>
                <w:del w:id="3" w:author="Autor">
                  <w:r w:rsidDel="00EE7464">
                    <w:rPr>
                      <w:szCs w:val="20"/>
                    </w:rPr>
                    <w:delText>16.07.2015</w:delText>
                  </w:r>
                </w:del>
                <w:ins w:id="4" w:author="Autor">
                  <w:del w:id="5" w:author="Autor">
                    <w:r w:rsidR="000A5AF7" w:rsidDel="00EE7464">
                      <w:rPr>
                        <w:szCs w:val="20"/>
                      </w:rPr>
                      <w:delText>12.02.2016</w:delText>
                    </w:r>
                  </w:del>
                  <w:r w:rsidR="00EE7464">
                    <w:rPr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BAEF673F04A488BAF8A2AD37803AFD0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DE5777" w:rsidP="00E71A17">
                <w:pPr>
                  <w:jc w:val="both"/>
                  <w:rPr>
                    <w:szCs w:val="20"/>
                  </w:rPr>
                </w:pPr>
                <w:del w:id="6" w:author="Autor">
                  <w:r w:rsidDel="00EE7464">
                    <w:rPr>
                      <w:szCs w:val="20"/>
                    </w:rPr>
                    <w:delText>16.07.2015</w:delText>
                  </w:r>
                </w:del>
                <w:ins w:id="7" w:author="Autor">
                  <w:del w:id="8" w:author="Autor">
                    <w:r w:rsidR="000A5AF7" w:rsidDel="00EE7464">
                      <w:rPr>
                        <w:szCs w:val="20"/>
                      </w:rPr>
                      <w:delText>15.02.2016</w:delText>
                    </w:r>
                  </w:del>
                  <w:r w:rsidR="00EE7464">
                    <w:rPr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bookmarkStart w:id="9" w:name="_Toc404872045" w:displacedByCustomXml="next"/>
    <w:bookmarkStart w:id="10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460F75"/>
        <w:p w:rsidR="00057A3A" w:rsidRDefault="00460F75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24627612" w:history="1">
            <w:r w:rsidR="00057A3A" w:rsidRPr="008A241B">
              <w:rPr>
                <w:rStyle w:val="Hypertextovprepojenie"/>
              </w:rPr>
              <w:t>1</w:t>
            </w:r>
            <w:r w:rsidR="00057A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057A3A" w:rsidRPr="008A241B">
              <w:rPr>
                <w:rStyle w:val="Hypertextovprepojenie"/>
              </w:rPr>
              <w:t>Úvod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_Toc424627612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EE7464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4627613" w:history="1">
            <w:r w:rsidR="00057A3A" w:rsidRPr="008A241B">
              <w:rPr>
                <w:rStyle w:val="Hypertextovprepojenie"/>
              </w:rPr>
              <w:t>2</w:t>
            </w:r>
            <w:r w:rsidR="00057A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057A3A" w:rsidRPr="008A241B">
              <w:rPr>
                <w:rStyle w:val="Hypertextovprepojenie"/>
              </w:rPr>
              <w:t>Vzorová organizačná štruktúra pre jednotlivé RO/SO zapojené do implementácie EŠIF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_Toc424627613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EE7464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4627614" w:history="1">
            <w:r w:rsidR="00057A3A" w:rsidRPr="008A241B">
              <w:rPr>
                <w:rStyle w:val="Hypertextovprepojenie"/>
              </w:rPr>
              <w:t>3</w:t>
            </w:r>
            <w:r w:rsidR="00057A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057A3A" w:rsidRPr="008A241B">
              <w:rPr>
                <w:rStyle w:val="Hypertextovprepojenie"/>
              </w:rPr>
              <w:t>Štandardizované pozície subjektov zapojených do implementácie EŠIF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_Toc424627614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8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EE7464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24627615" w:history="1">
            <w:r w:rsidR="00057A3A" w:rsidRPr="008A241B">
              <w:rPr>
                <w:rStyle w:val="Hypertextovprepojenie"/>
              </w:rPr>
              <w:t>3.1 Kľúčové popisy štandardizovaných pozícii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_Toc424627615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10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EE7464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24627616" w:history="1">
            <w:r w:rsidR="00057A3A" w:rsidRPr="008A241B">
              <w:rPr>
                <w:rStyle w:val="Hypertextovprepojenie"/>
              </w:rPr>
              <w:t>3.2 Kvalifikačné predpoklady pre štandardizované pozície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_Toc424627616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13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EE7464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24627617" w:history="1">
            <w:r w:rsidR="00057A3A" w:rsidRPr="008A241B">
              <w:rPr>
                <w:rStyle w:val="Hypertextovprepojenie"/>
              </w:rPr>
              <w:t>3.3 Kvalifikačné predpoklady pre riadiace pozície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_Toc424627617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20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EE7464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24627618" w:history="1">
            <w:r w:rsidR="00057A3A" w:rsidRPr="008A241B">
              <w:rPr>
                <w:rStyle w:val="Hypertextovprepojenie"/>
              </w:rPr>
              <w:t>3.4 Zadefinovanie maximálneho percentuálneho podielu zamestnancov bez odbornej praxe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_Toc424627618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20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EE7464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4627619" w:history="1">
            <w:r w:rsidR="00057A3A" w:rsidRPr="008A241B">
              <w:rPr>
                <w:rStyle w:val="Hypertextovprepojenie"/>
              </w:rPr>
              <w:t>4</w:t>
            </w:r>
            <w:r w:rsidR="00057A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057A3A" w:rsidRPr="008A241B">
              <w:rPr>
                <w:rStyle w:val="Hypertextovprepojenie"/>
              </w:rPr>
              <w:t>Použité skratky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_Toc424627619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21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EE7464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4627620" w:history="1">
            <w:r w:rsidR="00057A3A" w:rsidRPr="008A241B">
              <w:rPr>
                <w:rStyle w:val="Hypertextovprepojenie"/>
              </w:rPr>
              <w:t>5</w:t>
            </w:r>
            <w:r w:rsidR="00057A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057A3A" w:rsidRPr="008A241B">
              <w:rPr>
                <w:rStyle w:val="Hypertextovprepojenie"/>
              </w:rPr>
              <w:t>Použité zdroje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_Toc424627620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22</w:t>
            </w:r>
            <w:r w:rsidR="00057A3A">
              <w:rPr>
                <w:webHidden/>
              </w:rPr>
              <w:fldChar w:fldCharType="end"/>
            </w:r>
          </w:hyperlink>
        </w:p>
        <w:p w:rsidR="00460F75" w:rsidRDefault="00460F75">
          <w:r>
            <w:fldChar w:fldCharType="end"/>
          </w:r>
        </w:p>
      </w:sdtContent>
    </w:sdt>
    <w:p w:rsidR="007A0A10" w:rsidRPr="00502866" w:rsidRDefault="00850467" w:rsidP="00C01C54">
      <w:pPr>
        <w:pStyle w:val="MPCKO1"/>
        <w:ind w:left="284" w:hanging="284"/>
      </w:pPr>
      <w:bookmarkStart w:id="11" w:name="_Toc424627612"/>
      <w:r w:rsidRPr="00502866">
        <w:t>Úvod</w:t>
      </w:r>
      <w:bookmarkEnd w:id="10"/>
      <w:bookmarkEnd w:id="9"/>
      <w:bookmarkEnd w:id="11"/>
    </w:p>
    <w:p w:rsidR="00EB4930" w:rsidRPr="006B6EA0" w:rsidRDefault="001857F1" w:rsidP="006A319F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bookmarkStart w:id="12" w:name="_Toc404872046"/>
      <w:bookmarkStart w:id="13" w:name="_Toc404872121"/>
      <w:r w:rsidRPr="00502866">
        <w:rPr>
          <w:color w:val="000000" w:themeColor="text1"/>
        </w:rPr>
        <w:t>Centrálny koordinačný orgán (ďalej len „CKO“) vydáva tento metodický pokyn za ú</w:t>
      </w:r>
      <w:r w:rsidR="001046A5" w:rsidRPr="00502866">
        <w:rPr>
          <w:color w:val="000000" w:themeColor="text1"/>
        </w:rPr>
        <w:t>čelom poskytn</w:t>
      </w:r>
      <w:r w:rsidRPr="00502866">
        <w:rPr>
          <w:color w:val="000000" w:themeColor="text1"/>
        </w:rPr>
        <w:t xml:space="preserve">utia </w:t>
      </w:r>
      <w:r w:rsidR="004244C6" w:rsidRPr="00502866">
        <w:rPr>
          <w:color w:val="000000" w:themeColor="text1"/>
        </w:rPr>
        <w:t>usmerneni</w:t>
      </w:r>
      <w:r w:rsidRPr="00502866">
        <w:rPr>
          <w:color w:val="000000" w:themeColor="text1"/>
        </w:rPr>
        <w:t>a</w:t>
      </w:r>
      <w:r w:rsidR="004244C6" w:rsidRPr="00502866">
        <w:rPr>
          <w:color w:val="000000" w:themeColor="text1"/>
        </w:rPr>
        <w:t xml:space="preserve"> </w:t>
      </w:r>
      <w:r w:rsidR="001046A5" w:rsidRPr="00502866">
        <w:rPr>
          <w:color w:val="000000" w:themeColor="text1"/>
        </w:rPr>
        <w:t>riadiacim orgánom (ďalej len „RO“)</w:t>
      </w:r>
      <w:r w:rsidR="00AA7EDA" w:rsidRPr="00502866">
        <w:rPr>
          <w:color w:val="000000" w:themeColor="text1"/>
        </w:rPr>
        <w:t xml:space="preserve"> a sprostredkovateľským orgánom (ďalej len „SO“)</w:t>
      </w:r>
      <w:r w:rsidR="00F31849" w:rsidRPr="00502866">
        <w:rPr>
          <w:color w:val="000000" w:themeColor="text1"/>
        </w:rPr>
        <w:t xml:space="preserve"> zapojený</w:t>
      </w:r>
      <w:r w:rsidR="001E1E29">
        <w:rPr>
          <w:color w:val="000000" w:themeColor="text1"/>
        </w:rPr>
        <w:t>m</w:t>
      </w:r>
      <w:r w:rsidR="00F31849" w:rsidRPr="00502866">
        <w:rPr>
          <w:color w:val="000000" w:themeColor="text1"/>
        </w:rPr>
        <w:t xml:space="preserve"> do implementácie Európskych štrukturálnych a investičných fondov (ďalej „EŠIF“) v programovom období 2014 – 2020</w:t>
      </w:r>
      <w:r w:rsidR="00AA7EDA" w:rsidRPr="00502866">
        <w:rPr>
          <w:color w:val="000000" w:themeColor="text1"/>
        </w:rPr>
        <w:t xml:space="preserve"> pri tvorbe </w:t>
      </w:r>
      <w:r w:rsidR="00987C67">
        <w:rPr>
          <w:color w:val="000000" w:themeColor="text1"/>
        </w:rPr>
        <w:t xml:space="preserve">ich </w:t>
      </w:r>
      <w:r w:rsidR="00F31849" w:rsidRPr="00502866">
        <w:rPr>
          <w:color w:val="000000" w:themeColor="text1"/>
        </w:rPr>
        <w:t>organizačnej štruktúr</w:t>
      </w:r>
      <w:r w:rsidR="000A670D" w:rsidRPr="00502866">
        <w:rPr>
          <w:color w:val="000000" w:themeColor="text1"/>
        </w:rPr>
        <w:t>y</w:t>
      </w:r>
      <w:r w:rsidR="00F31849" w:rsidRPr="00502866">
        <w:rPr>
          <w:color w:val="000000" w:themeColor="text1"/>
        </w:rPr>
        <w:t xml:space="preserve"> a</w:t>
      </w:r>
      <w:r w:rsidR="00987C67">
        <w:rPr>
          <w:color w:val="000000" w:themeColor="text1"/>
        </w:rPr>
        <w:t> </w:t>
      </w:r>
      <w:r w:rsidR="00AA7EDA" w:rsidRPr="00502866">
        <w:rPr>
          <w:color w:val="000000" w:themeColor="text1"/>
        </w:rPr>
        <w:t>štandardizovaných</w:t>
      </w:r>
      <w:r w:rsidR="00987C67">
        <w:rPr>
          <w:color w:val="000000" w:themeColor="text1"/>
        </w:rPr>
        <w:t xml:space="preserve"> pracovných</w:t>
      </w:r>
      <w:r w:rsidR="00AA7EDA" w:rsidRPr="00502866">
        <w:rPr>
          <w:color w:val="000000" w:themeColor="text1"/>
        </w:rPr>
        <w:t xml:space="preserve"> </w:t>
      </w:r>
      <w:r w:rsidR="00AA7EDA" w:rsidRPr="006B6EA0">
        <w:rPr>
          <w:color w:val="000000" w:themeColor="text1"/>
        </w:rPr>
        <w:t>pozícií</w:t>
      </w:r>
      <w:r w:rsidR="004244C6" w:rsidRPr="006B6EA0">
        <w:rPr>
          <w:color w:val="000000" w:themeColor="text1"/>
        </w:rPr>
        <w:t>.</w:t>
      </w:r>
    </w:p>
    <w:p w:rsidR="00EB4930" w:rsidRPr="006B6EA0" w:rsidRDefault="00EB4930" w:rsidP="006A319F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6B6EA0">
        <w:rPr>
          <w:color w:val="000000" w:themeColor="text1"/>
        </w:rPr>
        <w:t>Metodický pokyn má v </w:t>
      </w:r>
      <w:r w:rsidR="00536549" w:rsidRPr="006B6EA0">
        <w:rPr>
          <w:color w:val="000000" w:themeColor="text1"/>
        </w:rPr>
        <w:t>kapitole</w:t>
      </w:r>
      <w:r w:rsidRPr="006B6EA0">
        <w:rPr>
          <w:color w:val="000000" w:themeColor="text1"/>
        </w:rPr>
        <w:t xml:space="preserve"> </w:t>
      </w:r>
      <w:r w:rsidR="002869BF" w:rsidRPr="006B6EA0">
        <w:rPr>
          <w:color w:val="000000" w:themeColor="text1"/>
        </w:rPr>
        <w:t>2</w:t>
      </w:r>
      <w:r w:rsidRPr="006B6EA0">
        <w:rPr>
          <w:color w:val="000000" w:themeColor="text1"/>
        </w:rPr>
        <w:t xml:space="preserve"> odporúčací charakter pre všetky RO/SO operačných programov (ďalej len „OP“) zapojen</w:t>
      </w:r>
      <w:r w:rsidR="003471F3" w:rsidRPr="006B6EA0">
        <w:rPr>
          <w:color w:val="000000" w:themeColor="text1"/>
        </w:rPr>
        <w:t>é</w:t>
      </w:r>
      <w:r w:rsidRPr="006B6EA0">
        <w:rPr>
          <w:color w:val="000000" w:themeColor="text1"/>
        </w:rPr>
        <w:t xml:space="preserve"> do implementácie EŠIF v programovom období 2014 – 2020 v rámci cieľa Investovanie do rastu a</w:t>
      </w:r>
      <w:r w:rsidR="005F58E7" w:rsidRPr="006B6EA0">
        <w:rPr>
          <w:color w:val="000000" w:themeColor="text1"/>
        </w:rPr>
        <w:t> </w:t>
      </w:r>
      <w:r w:rsidRPr="006B6EA0">
        <w:rPr>
          <w:color w:val="000000" w:themeColor="text1"/>
        </w:rPr>
        <w:t>zamestnanosti</w:t>
      </w:r>
      <w:r w:rsidR="005F58E7" w:rsidRPr="006B6EA0">
        <w:rPr>
          <w:color w:val="000000" w:themeColor="text1"/>
        </w:rPr>
        <w:t xml:space="preserve">, s výnimkou </w:t>
      </w:r>
      <w:r w:rsidR="00950D3F">
        <w:rPr>
          <w:color w:val="000000" w:themeColor="text1"/>
        </w:rPr>
        <w:t>bodu</w:t>
      </w:r>
      <w:r w:rsidR="00950D3F" w:rsidRPr="006B6EA0">
        <w:rPr>
          <w:color w:val="000000" w:themeColor="text1"/>
        </w:rPr>
        <w:t xml:space="preserve"> </w:t>
      </w:r>
      <w:r w:rsidR="00DB5B5D">
        <w:rPr>
          <w:color w:val="000000" w:themeColor="text1"/>
        </w:rPr>
        <w:t>13</w:t>
      </w:r>
      <w:r w:rsidR="00067BA7">
        <w:rPr>
          <w:color w:val="000000" w:themeColor="text1"/>
        </w:rPr>
        <w:t xml:space="preserve"> a </w:t>
      </w:r>
      <w:r w:rsidR="00DB5B5D">
        <w:rPr>
          <w:color w:val="000000" w:themeColor="text1"/>
        </w:rPr>
        <w:t>14</w:t>
      </w:r>
      <w:r w:rsidR="005F58E7" w:rsidRPr="006B6EA0">
        <w:rPr>
          <w:color w:val="000000" w:themeColor="text1"/>
        </w:rPr>
        <w:t xml:space="preserve"> kapitoly</w:t>
      </w:r>
      <w:r w:rsidR="00067BA7">
        <w:rPr>
          <w:color w:val="000000" w:themeColor="text1"/>
        </w:rPr>
        <w:t xml:space="preserve"> 2</w:t>
      </w:r>
      <w:r w:rsidR="005F58E7" w:rsidRPr="006B6EA0">
        <w:rPr>
          <w:color w:val="000000" w:themeColor="text1"/>
        </w:rPr>
        <w:t>.</w:t>
      </w:r>
    </w:p>
    <w:p w:rsidR="00EB4930" w:rsidRPr="00502866" w:rsidRDefault="00EB4930" w:rsidP="006A319F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502866">
        <w:rPr>
          <w:color w:val="000000" w:themeColor="text1"/>
        </w:rPr>
        <w:t xml:space="preserve">Metodický pokyn </w:t>
      </w:r>
      <w:r w:rsidR="00AA6E45">
        <w:rPr>
          <w:color w:val="000000" w:themeColor="text1"/>
        </w:rPr>
        <w:t xml:space="preserve">má </w:t>
      </w:r>
      <w:r w:rsidRPr="00502866">
        <w:rPr>
          <w:color w:val="000000" w:themeColor="text1"/>
        </w:rPr>
        <w:t>v </w:t>
      </w:r>
      <w:r w:rsidR="00536549">
        <w:rPr>
          <w:color w:val="000000" w:themeColor="text1"/>
        </w:rPr>
        <w:t>kapitole</w:t>
      </w:r>
      <w:r w:rsidRPr="00502866">
        <w:rPr>
          <w:color w:val="000000" w:themeColor="text1"/>
        </w:rPr>
        <w:t xml:space="preserve"> </w:t>
      </w:r>
      <w:r w:rsidR="008B4405" w:rsidRPr="00502866">
        <w:rPr>
          <w:color w:val="000000" w:themeColor="text1"/>
        </w:rPr>
        <w:t>3</w:t>
      </w:r>
      <w:r w:rsidRPr="00502866">
        <w:rPr>
          <w:color w:val="000000" w:themeColor="text1"/>
        </w:rPr>
        <w:t xml:space="preserve"> záväzný </w:t>
      </w:r>
      <w:r w:rsidR="00AA6E45">
        <w:rPr>
          <w:color w:val="000000" w:themeColor="text1"/>
        </w:rPr>
        <w:t xml:space="preserve">charakter </w:t>
      </w:r>
      <w:r w:rsidRPr="00502866">
        <w:rPr>
          <w:color w:val="000000" w:themeColor="text1"/>
        </w:rPr>
        <w:t>pre všetky RO/SO, nevzťahuje sa však na útvary subjektov, vrátane ich administratívnych kapacít, ktoré zabezpečujú podporné činnosti pre výkon činností RO/SO (napr. účtovník, personali</w:t>
      </w:r>
      <w:r w:rsidR="00536549">
        <w:rPr>
          <w:color w:val="000000" w:themeColor="text1"/>
        </w:rPr>
        <w:t>sta, vodič, informatik a pod.).</w:t>
      </w:r>
    </w:p>
    <w:p w:rsidR="001046A5" w:rsidRPr="00502866" w:rsidRDefault="00865C9D" w:rsidP="00C01C54">
      <w:pPr>
        <w:pStyle w:val="MPCKO1"/>
        <w:ind w:left="284" w:hanging="284"/>
        <w:jc w:val="both"/>
      </w:pPr>
      <w:bookmarkStart w:id="14" w:name="_Toc407542693"/>
      <w:bookmarkStart w:id="15" w:name="_Toc407549060"/>
      <w:bookmarkStart w:id="16" w:name="_Toc407549134"/>
      <w:bookmarkStart w:id="17" w:name="_Toc407556625"/>
      <w:bookmarkStart w:id="18" w:name="_Toc407557032"/>
      <w:bookmarkStart w:id="19" w:name="_Toc424627613"/>
      <w:bookmarkEnd w:id="12"/>
      <w:bookmarkEnd w:id="13"/>
      <w:bookmarkEnd w:id="14"/>
      <w:bookmarkEnd w:id="15"/>
      <w:bookmarkEnd w:id="16"/>
      <w:bookmarkEnd w:id="17"/>
      <w:bookmarkEnd w:id="18"/>
      <w:r w:rsidRPr="00502866">
        <w:t>Vzorová organizačná štruktúra pre jednotlivé RO/SO zapojené do implementácie EŠIF</w:t>
      </w:r>
      <w:bookmarkEnd w:id="19"/>
    </w:p>
    <w:p w:rsidR="00865C9D" w:rsidRDefault="00AA7EDA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>
        <w:t>U</w:t>
      </w:r>
      <w:r w:rsidR="00865C9D">
        <w:t xml:space="preserve">sporiadanie subjektov zapojených do implementácie EŠIF pre programové obdobie </w:t>
      </w:r>
      <w:r>
        <w:t xml:space="preserve">              </w:t>
      </w:r>
      <w:r w:rsidR="00865C9D">
        <w:t>2014 – 2020 (Schéma: Vzorová optimálna organizačná štruktúra RO/SO pre OP) vychádza</w:t>
      </w:r>
      <w:r w:rsidR="00536549">
        <w:t xml:space="preserve"> </w:t>
      </w:r>
      <w:r w:rsidR="00865C9D">
        <w:t>z  vykonávaných procesov v rámci programového obdobia 2007 - 2013 a má za cieľ vniesť do systému implementácie EŠIF transparentnosť a jednoznačnosť rozdelenia zodpovedností po zohľadnení všetkých vnútorných organizačných podmienok.</w:t>
      </w:r>
    </w:p>
    <w:p w:rsidR="00FF15B5" w:rsidRDefault="00216562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>
        <w:t>Vzorová optimálna o</w:t>
      </w:r>
      <w:r w:rsidR="00865C9D" w:rsidRPr="00865C9D">
        <w:t>rganizačn</w:t>
      </w:r>
      <w:r w:rsidR="00AA7EDA">
        <w:t>á</w:t>
      </w:r>
      <w:r w:rsidR="00865C9D" w:rsidRPr="00865C9D">
        <w:t xml:space="preserve"> štruktúr</w:t>
      </w:r>
      <w:r w:rsidR="00AA7EDA">
        <w:t>a</w:t>
      </w:r>
      <w:r w:rsidR="00865C9D" w:rsidRPr="00865C9D">
        <w:t xml:space="preserve"> pre jednotlivé RO/SO </w:t>
      </w:r>
      <w:r w:rsidR="001701FD">
        <w:t xml:space="preserve">resp. iné subjekty </w:t>
      </w:r>
      <w:r w:rsidR="00865C9D" w:rsidRPr="00865C9D">
        <w:t>zapojené do implementácie EŠIF</w:t>
      </w:r>
      <w:r w:rsidR="0013112F">
        <w:t xml:space="preserve"> tvorí </w:t>
      </w:r>
      <w:r w:rsidR="00865C9D" w:rsidRPr="00865C9D">
        <w:t>samostatn</w:t>
      </w:r>
      <w:r w:rsidR="0013112F">
        <w:t>ú</w:t>
      </w:r>
      <w:r w:rsidR="00865C9D" w:rsidRPr="00865C9D">
        <w:t xml:space="preserve"> sekci</w:t>
      </w:r>
      <w:r w:rsidR="0013112F">
        <w:t>u</w:t>
      </w:r>
      <w:r w:rsidR="00865C9D" w:rsidRPr="00865C9D">
        <w:t xml:space="preserve"> implementácie OP</w:t>
      </w:r>
      <w:r w:rsidR="00FA6098">
        <w:t xml:space="preserve"> pre každý OP</w:t>
      </w:r>
      <w:r w:rsidR="00865C9D" w:rsidRPr="00865C9D">
        <w:t>.</w:t>
      </w:r>
      <w:r w:rsidR="00FF15B5">
        <w:t xml:space="preserve"> </w:t>
      </w:r>
    </w:p>
    <w:p w:rsidR="00257179" w:rsidRDefault="00257179" w:rsidP="00257179">
      <w:pPr>
        <w:spacing w:before="120" w:after="120"/>
        <w:ind w:left="360"/>
        <w:jc w:val="both"/>
      </w:pPr>
    </w:p>
    <w:p w:rsidR="00865C9D" w:rsidRDefault="004955BF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>
        <w:t xml:space="preserve">Sekcia </w:t>
      </w:r>
      <w:r w:rsidR="00C01F22">
        <w:t xml:space="preserve">implementácie </w:t>
      </w:r>
      <w:r w:rsidR="00216562">
        <w:t>EŠIF</w:t>
      </w:r>
      <w:r w:rsidR="00C01F22">
        <w:t xml:space="preserve"> </w:t>
      </w:r>
      <w:r w:rsidR="00FF15B5">
        <w:t>je rozdelen</w:t>
      </w:r>
      <w:r w:rsidR="00536549">
        <w:t>á</w:t>
      </w:r>
      <w:r w:rsidR="00FF15B5">
        <w:t xml:space="preserve"> na nasledujúce odbory/oddelenia: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riadenia OP</w:t>
      </w:r>
      <w:r w:rsidR="00C366FD">
        <w:rPr>
          <w:sz w:val="24"/>
          <w:szCs w:val="24"/>
          <w:lang w:val="sk-SK" w:eastAsia="sk-SK"/>
        </w:rPr>
        <w:t>:</w:t>
      </w:r>
    </w:p>
    <w:p w:rsidR="00865C9D" w:rsidRPr="00865C9D" w:rsidRDefault="00865C9D" w:rsidP="006A319F">
      <w:pPr>
        <w:pStyle w:val="Zoznamsodrkami2"/>
        <w:numPr>
          <w:ilvl w:val="0"/>
          <w:numId w:val="14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programovania a metodiky,</w:t>
      </w:r>
    </w:p>
    <w:p w:rsidR="00865C9D" w:rsidRPr="00865C9D" w:rsidRDefault="00865C9D" w:rsidP="006A319F">
      <w:pPr>
        <w:pStyle w:val="Zoznamsodrkami2"/>
        <w:numPr>
          <w:ilvl w:val="0"/>
          <w:numId w:val="14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monitorovania OP, hodnotenia OP a informovania/</w:t>
      </w:r>
      <w:r w:rsidR="007A1D8E">
        <w:rPr>
          <w:sz w:val="24"/>
          <w:szCs w:val="24"/>
          <w:lang w:val="sk-SK" w:eastAsia="sk-SK"/>
        </w:rPr>
        <w:t>komunikácie</w:t>
      </w:r>
      <w:r w:rsidRPr="00865C9D">
        <w:rPr>
          <w:sz w:val="24"/>
          <w:szCs w:val="24"/>
          <w:lang w:val="sk-SK" w:eastAsia="sk-SK"/>
        </w:rPr>
        <w:t>,</w:t>
      </w:r>
    </w:p>
    <w:p w:rsidR="00865C9D" w:rsidRPr="00865C9D" w:rsidRDefault="00865C9D" w:rsidP="006A319F">
      <w:pPr>
        <w:pStyle w:val="Zoznamsodrkami2"/>
        <w:numPr>
          <w:ilvl w:val="0"/>
          <w:numId w:val="14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ITMS,</w:t>
      </w:r>
    </w:p>
    <w:p w:rsidR="00865C9D" w:rsidRPr="00865C9D" w:rsidRDefault="00865C9D" w:rsidP="006A319F">
      <w:pPr>
        <w:pStyle w:val="Zoznamsodrkami2"/>
        <w:numPr>
          <w:ilvl w:val="0"/>
          <w:numId w:val="14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koordinácie auditov a certifikačných overovaní,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posudzovania projektov,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implementácie projektov</w:t>
      </w:r>
      <w:r w:rsidR="00C366FD">
        <w:rPr>
          <w:sz w:val="24"/>
          <w:szCs w:val="24"/>
          <w:lang w:val="sk-SK" w:eastAsia="sk-SK"/>
        </w:rPr>
        <w:t>:</w:t>
      </w:r>
    </w:p>
    <w:p w:rsidR="00865C9D" w:rsidRPr="00865C9D" w:rsidRDefault="00865C9D" w:rsidP="006A319F">
      <w:pPr>
        <w:pStyle w:val="Zoznamsodrkami2"/>
        <w:numPr>
          <w:ilvl w:val="0"/>
          <w:numId w:val="15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 implementácie projektov I</w:t>
      </w:r>
      <w:r w:rsidRPr="00502866">
        <w:rPr>
          <w:sz w:val="24"/>
          <w:szCs w:val="24"/>
          <w:lang w:val="sk-SK" w:eastAsia="sk-SK"/>
        </w:rPr>
        <w:footnoteReference w:id="1"/>
      </w:r>
      <w:r w:rsidRPr="00865C9D">
        <w:rPr>
          <w:sz w:val="24"/>
          <w:szCs w:val="24"/>
          <w:lang w:val="sk-SK" w:eastAsia="sk-SK"/>
        </w:rPr>
        <w:t>/oddelenie projektového riadenia,</w:t>
      </w:r>
    </w:p>
    <w:p w:rsidR="00865C9D" w:rsidRPr="00865C9D" w:rsidRDefault="00865C9D" w:rsidP="006A319F">
      <w:pPr>
        <w:pStyle w:val="Zoznamsodrkami2"/>
        <w:numPr>
          <w:ilvl w:val="0"/>
          <w:numId w:val="15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implementácie projektov II</w:t>
      </w:r>
      <w:r w:rsidRPr="00502866">
        <w:rPr>
          <w:sz w:val="24"/>
          <w:szCs w:val="24"/>
          <w:lang w:val="sk-SK" w:eastAsia="sk-SK"/>
        </w:rPr>
        <w:footnoteReference w:id="2"/>
      </w:r>
      <w:r w:rsidRPr="00865C9D">
        <w:rPr>
          <w:sz w:val="24"/>
          <w:szCs w:val="24"/>
          <w:lang w:val="sk-SK" w:eastAsia="sk-SK"/>
        </w:rPr>
        <w:t>/oddelenie finančného riadenia a kontroly projektov,</w:t>
      </w:r>
    </w:p>
    <w:p w:rsidR="00865C9D" w:rsidRPr="00865C9D" w:rsidRDefault="00865C9D" w:rsidP="00502866">
      <w:pPr>
        <w:pStyle w:val="Zoznamsodrkami2"/>
        <w:numPr>
          <w:ilvl w:val="0"/>
          <w:numId w:val="0"/>
        </w:numPr>
        <w:spacing w:before="120" w:after="120"/>
        <w:ind w:left="851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 xml:space="preserve">(v prípade, ak je RO/SO zodpovedné za implementáciu projektov v rámci viacerých prioritných osí, je možné vytvoriť pre každú implementovanú prioritnú os v rámci OP samostatné oddelenia implementácie projektov) </w:t>
      </w:r>
    </w:p>
    <w:p w:rsidR="00865C9D" w:rsidRPr="00865C9D" w:rsidRDefault="00865C9D" w:rsidP="006A319F">
      <w:pPr>
        <w:pStyle w:val="Zoznamsodrkami2"/>
        <w:numPr>
          <w:ilvl w:val="0"/>
          <w:numId w:val="15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kontroly verejného obstarávania,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národných a veľkých projektov</w:t>
      </w:r>
      <w:r w:rsidR="00C366FD">
        <w:rPr>
          <w:sz w:val="24"/>
          <w:szCs w:val="24"/>
          <w:lang w:val="sk-SK" w:eastAsia="sk-SK"/>
        </w:rPr>
        <w:t>:</w:t>
      </w:r>
    </w:p>
    <w:p w:rsidR="00865C9D" w:rsidRPr="00865C9D" w:rsidRDefault="00865C9D" w:rsidP="006A319F">
      <w:pPr>
        <w:pStyle w:val="Zoznamsodrkami2"/>
        <w:numPr>
          <w:ilvl w:val="0"/>
          <w:numId w:val="16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prípravy národných a veľkých projektov,</w:t>
      </w:r>
    </w:p>
    <w:p w:rsidR="00865C9D" w:rsidRPr="00865C9D" w:rsidRDefault="00865C9D" w:rsidP="006A319F">
      <w:pPr>
        <w:pStyle w:val="Zoznamsodrkami2"/>
        <w:numPr>
          <w:ilvl w:val="0"/>
          <w:numId w:val="16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implementácie a kontroly národných a veľkých projektov,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legislatívno-právny,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technickej pomoci a riadenia ľudských zdrojov,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kontroly sekcie implementácie EŠIF.</w:t>
      </w:r>
    </w:p>
    <w:p w:rsidR="00A800F7" w:rsidRPr="0004217B" w:rsidRDefault="00FF15B5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  <w:rPr>
          <w:i/>
        </w:rPr>
      </w:pPr>
      <w:bookmarkStart w:id="20" w:name="_Toc409695112"/>
      <w:r w:rsidRPr="0004217B">
        <w:rPr>
          <w:u w:val="single"/>
        </w:rPr>
        <w:t>Riadenie OP</w:t>
      </w:r>
      <w:r w:rsidR="0004217B">
        <w:t xml:space="preserve"> </w:t>
      </w:r>
      <w:bookmarkEnd w:id="20"/>
      <w:r w:rsidR="0004217B">
        <w:t>- p</w:t>
      </w:r>
      <w:r w:rsidRPr="00FF15B5">
        <w:t>od riadením OP sa rozumejú procesy programovania, informovania a komunikácie, monitorovania OP a hodnotenia OP, oddelenie ITMS, ktoré zodpoved</w:t>
      </w:r>
      <w:r w:rsidR="00C366FD">
        <w:t>á</w:t>
      </w:r>
      <w:r w:rsidRPr="00FF15B5">
        <w:t xml:space="preserve"> za správu ITMS, procesy v oblasti metodiky, oddelenie koordinácie auditov a certifikačných overovaní.</w:t>
      </w:r>
    </w:p>
    <w:p w:rsidR="00A800F7" w:rsidRPr="00286361" w:rsidRDefault="00A800F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04217B">
        <w:rPr>
          <w:u w:val="single"/>
        </w:rPr>
        <w:t>Výber projektov a ich následná implementácia</w:t>
      </w:r>
      <w:r w:rsidR="0004217B">
        <w:t xml:space="preserve"> - </w:t>
      </w:r>
      <w:r>
        <w:t xml:space="preserve">Odbor posudzovania projektov </w:t>
      </w:r>
      <w:r w:rsidR="00C366FD">
        <w:t xml:space="preserve">zodpovedá </w:t>
      </w:r>
      <w:r>
        <w:t xml:space="preserve">za procesy výberu projektov, od </w:t>
      </w:r>
      <w:r w:rsidR="001E1E29">
        <w:t xml:space="preserve">doby </w:t>
      </w:r>
      <w:r>
        <w:t>zverejnenia výzvy až po finálny výber projektov (v období konca programového obdobia odbor poskyt</w:t>
      </w:r>
      <w:r w:rsidR="00C366FD">
        <w:t>uje</w:t>
      </w:r>
      <w:r>
        <w:t xml:space="preserve"> súčinnosť odboru riadenia OP pri procesoch súvisiacich s ukončovaním OP a </w:t>
      </w:r>
      <w:r w:rsidR="004955BF">
        <w:t xml:space="preserve">prípravou </w:t>
      </w:r>
      <w:r>
        <w:t xml:space="preserve">nového programového obdobia). </w:t>
      </w:r>
    </w:p>
    <w:p w:rsidR="00A800F7" w:rsidRPr="00DB4EEA" w:rsidRDefault="00A800F7" w:rsidP="0004217B">
      <w:pPr>
        <w:pStyle w:val="Zoznamsodrkami2"/>
        <w:numPr>
          <w:ilvl w:val="0"/>
          <w:numId w:val="0"/>
        </w:numPr>
        <w:spacing w:before="120" w:after="120"/>
        <w:ind w:left="426"/>
        <w:rPr>
          <w:sz w:val="24"/>
          <w:szCs w:val="24"/>
          <w:lang w:val="sk-SK"/>
        </w:rPr>
      </w:pPr>
      <w:r w:rsidRPr="00DB4EEA">
        <w:rPr>
          <w:sz w:val="24"/>
          <w:szCs w:val="24"/>
          <w:lang w:val="sk-SK"/>
        </w:rPr>
        <w:t xml:space="preserve">Procesy implementácie projektov, finančného riadenia a kontroly projektov </w:t>
      </w:r>
      <w:r w:rsidR="00C366FD">
        <w:rPr>
          <w:sz w:val="24"/>
          <w:szCs w:val="24"/>
          <w:lang w:val="sk-SK"/>
        </w:rPr>
        <w:t xml:space="preserve">sa zastrešujú na </w:t>
      </w:r>
      <w:r w:rsidRPr="00DB4EEA">
        <w:rPr>
          <w:sz w:val="24"/>
          <w:szCs w:val="24"/>
          <w:lang w:val="sk-SK"/>
        </w:rPr>
        <w:t>odbor</w:t>
      </w:r>
      <w:r w:rsidR="00C366FD">
        <w:rPr>
          <w:sz w:val="24"/>
          <w:szCs w:val="24"/>
          <w:lang w:val="sk-SK"/>
        </w:rPr>
        <w:t>e</w:t>
      </w:r>
      <w:r w:rsidRPr="00DB4EEA">
        <w:rPr>
          <w:sz w:val="24"/>
          <w:szCs w:val="24"/>
          <w:lang w:val="sk-SK"/>
        </w:rPr>
        <w:t xml:space="preserve"> implementácie projektov na úrovni RO, ako aj na úrovni SO. Výsledky Analýzy administratívnych kapacít (AK) a efektívnosti subjektov zodpovedných za EŠIF a administratívnych kapacít prijímateľov</w:t>
      </w:r>
      <w:r w:rsidRPr="00DB4EEA">
        <w:rPr>
          <w:rStyle w:val="Odkaznapoznmkupodiarou"/>
          <w:sz w:val="24"/>
          <w:szCs w:val="24"/>
          <w:lang w:val="sk-SK"/>
        </w:rPr>
        <w:footnoteReference w:id="3"/>
      </w:r>
      <w:r w:rsidRPr="00DB4EEA">
        <w:rPr>
          <w:sz w:val="24"/>
          <w:szCs w:val="24"/>
          <w:lang w:val="sk-SK"/>
        </w:rPr>
        <w:t xml:space="preserve"> poukázali na skutočnosť, že v rámci procesu </w:t>
      </w:r>
      <w:r w:rsidRPr="00DB4EEA">
        <w:rPr>
          <w:sz w:val="24"/>
          <w:szCs w:val="24"/>
          <w:lang w:val="sk-SK"/>
        </w:rPr>
        <w:lastRenderedPageBreak/>
        <w:t xml:space="preserve">implementácie je efektívne vytvoriť kumulovanú funkciu projektového manažéra, ktorý je zodpovedný aj za procesy finančného riadenia a kontroly. </w:t>
      </w:r>
    </w:p>
    <w:p w:rsidR="00A800F7" w:rsidRPr="00DB4EEA" w:rsidRDefault="00A800F7" w:rsidP="0004217B">
      <w:pPr>
        <w:pStyle w:val="Zoznamsodrkami2"/>
        <w:numPr>
          <w:ilvl w:val="0"/>
          <w:numId w:val="0"/>
        </w:numPr>
        <w:spacing w:before="120" w:after="120"/>
        <w:ind w:left="426"/>
        <w:rPr>
          <w:sz w:val="24"/>
          <w:szCs w:val="24"/>
          <w:lang w:val="sk-SK"/>
        </w:rPr>
      </w:pPr>
      <w:r w:rsidRPr="00DB4EEA">
        <w:rPr>
          <w:sz w:val="24"/>
          <w:szCs w:val="24"/>
          <w:lang w:val="sk-SK"/>
        </w:rPr>
        <w:t>Z uvedeného dôvodu sú možné dve varianty usporiadania odboru implementácie projektov.</w:t>
      </w:r>
      <w:r w:rsidR="00AA7EDA" w:rsidRPr="00DB4EEA">
        <w:rPr>
          <w:sz w:val="24"/>
          <w:szCs w:val="24"/>
          <w:lang w:val="sk-SK"/>
        </w:rPr>
        <w:t xml:space="preserve"> </w:t>
      </w:r>
      <w:r w:rsidRPr="00DB4EEA">
        <w:rPr>
          <w:sz w:val="24"/>
          <w:szCs w:val="24"/>
          <w:lang w:val="sk-SK"/>
        </w:rPr>
        <w:t xml:space="preserve">V rámci procesu </w:t>
      </w:r>
      <w:ins w:id="21" w:author="Autor">
        <w:r w:rsidR="00DE7E50">
          <w:rPr>
            <w:sz w:val="24"/>
            <w:szCs w:val="24"/>
            <w:lang w:val="sk-SK"/>
          </w:rPr>
          <w:t xml:space="preserve">finančnej </w:t>
        </w:r>
      </w:ins>
      <w:r w:rsidRPr="00DB4EEA">
        <w:rPr>
          <w:sz w:val="24"/>
          <w:szCs w:val="24"/>
          <w:lang w:val="sk-SK"/>
        </w:rPr>
        <w:t xml:space="preserve">kontroly verejného obstarávania (VO) sa navrhuje vytvoriť na každom subjekte samostatné oddelenie kontroly VO, a to z dôvodu náročnosti vykonávanej agendy a akútnej potreby posilnenia procesu </w:t>
      </w:r>
      <w:ins w:id="22" w:author="Autor">
        <w:r w:rsidR="00DE7E50">
          <w:rPr>
            <w:sz w:val="24"/>
            <w:szCs w:val="24"/>
            <w:lang w:val="sk-SK"/>
          </w:rPr>
          <w:t xml:space="preserve">finančnej </w:t>
        </w:r>
      </w:ins>
      <w:r w:rsidRPr="00DB4EEA">
        <w:rPr>
          <w:sz w:val="24"/>
          <w:szCs w:val="24"/>
          <w:lang w:val="sk-SK"/>
        </w:rPr>
        <w:t xml:space="preserve">kontroly VO na subjektoch. </w:t>
      </w:r>
    </w:p>
    <w:p w:rsidR="00A800F7" w:rsidRPr="009F3D85" w:rsidRDefault="00A800F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04217B">
        <w:rPr>
          <w:u w:val="single"/>
        </w:rPr>
        <w:t>Národné a veľké projekty</w:t>
      </w:r>
      <w:r w:rsidR="0004217B">
        <w:t xml:space="preserve"> - v</w:t>
      </w:r>
      <w:r>
        <w:t> rámci organizačnej štruktúry RO/SO sa odporúča vytvoriť samostatný odbor zodpovedný za prípravu a následnú implementáciu národných a veľkých projektov.</w:t>
      </w:r>
    </w:p>
    <w:p w:rsidR="00A800F7" w:rsidRPr="0004217B" w:rsidRDefault="00A800F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  <w:rPr>
          <w:rFonts w:eastAsia="Calibri"/>
        </w:rPr>
      </w:pPr>
      <w:r w:rsidRPr="0004217B">
        <w:rPr>
          <w:u w:val="single"/>
        </w:rPr>
        <w:t>Legislatíva</w:t>
      </w:r>
      <w:r w:rsidR="0004217B">
        <w:t xml:space="preserve"> - v</w:t>
      </w:r>
      <w:r>
        <w:t xml:space="preserve">ychádzajúc zo zvýšených nárokov na procesy </w:t>
      </w:r>
      <w:r w:rsidRPr="0004217B">
        <w:rPr>
          <w:rFonts w:eastAsia="Calibri"/>
        </w:rPr>
        <w:t>opravných prostriedkov a  potreby riešenia správnych úkonov v rámci implementácie EŠIF</w:t>
      </w:r>
      <w:r w:rsidR="004955BF" w:rsidRPr="0004217B">
        <w:rPr>
          <w:rFonts w:eastAsia="Calibri"/>
        </w:rPr>
        <w:t xml:space="preserve"> </w:t>
      </w:r>
      <w:r w:rsidR="00C366FD">
        <w:rPr>
          <w:rFonts w:eastAsia="Calibri"/>
        </w:rPr>
        <w:t xml:space="preserve">sa odporúča vytvorenie </w:t>
      </w:r>
      <w:r w:rsidR="004955BF" w:rsidRPr="0004217B">
        <w:rPr>
          <w:rFonts w:eastAsia="Calibri"/>
        </w:rPr>
        <w:t>samostatn</w:t>
      </w:r>
      <w:r w:rsidR="00C366FD">
        <w:rPr>
          <w:rFonts w:eastAsia="Calibri"/>
        </w:rPr>
        <w:t>ého</w:t>
      </w:r>
      <w:r w:rsidR="004955BF" w:rsidRPr="0004217B">
        <w:rPr>
          <w:rFonts w:eastAsia="Calibri"/>
        </w:rPr>
        <w:t xml:space="preserve"> legislatívno-právn</w:t>
      </w:r>
      <w:r w:rsidR="00C366FD">
        <w:rPr>
          <w:rFonts w:eastAsia="Calibri"/>
        </w:rPr>
        <w:t>eho</w:t>
      </w:r>
      <w:r w:rsidR="004955BF" w:rsidRPr="0004217B">
        <w:rPr>
          <w:rFonts w:eastAsia="Calibri"/>
        </w:rPr>
        <w:t xml:space="preserve"> odbor</w:t>
      </w:r>
      <w:r w:rsidR="00C366FD">
        <w:rPr>
          <w:rFonts w:eastAsia="Calibri"/>
        </w:rPr>
        <w:t>u</w:t>
      </w:r>
      <w:r w:rsidRPr="0004217B">
        <w:rPr>
          <w:rFonts w:eastAsia="Calibri"/>
        </w:rPr>
        <w:t>. Odbor bude zároveň zastrešovať riešenie nezrovnalostí, a to od fázy vzniku nezrovnalosti až po prípadné vymáhanie finančných prostriedkov.</w:t>
      </w:r>
    </w:p>
    <w:p w:rsidR="00A800F7" w:rsidRPr="00344FD7" w:rsidRDefault="00A800F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04217B">
        <w:rPr>
          <w:u w:val="single"/>
        </w:rPr>
        <w:t>Technická pomoc</w:t>
      </w:r>
      <w:r w:rsidR="0004217B">
        <w:t xml:space="preserve"> - o</w:t>
      </w:r>
      <w:r>
        <w:t>dbor technickej pomoci a riadenia ľudských zdrojov, ktorého pôsobnosť je rozšírená o </w:t>
      </w:r>
      <w:r w:rsidR="00C366FD">
        <w:t xml:space="preserve">oblasť </w:t>
      </w:r>
      <w:r>
        <w:t xml:space="preserve">personálnej agendy, </w:t>
      </w:r>
      <w:r w:rsidR="00C366FD">
        <w:t xml:space="preserve">má </w:t>
      </w:r>
      <w:r>
        <w:t>za úlohu v</w:t>
      </w:r>
      <w:r w:rsidR="003D5CA3">
        <w:t>iesť</w:t>
      </w:r>
      <w:r>
        <w:t xml:space="preserve"> kompletn</w:t>
      </w:r>
      <w:r w:rsidR="003D5CA3">
        <w:t>ú</w:t>
      </w:r>
      <w:r>
        <w:t xml:space="preserve"> agend</w:t>
      </w:r>
      <w:r w:rsidR="003D5CA3">
        <w:t>u</w:t>
      </w:r>
      <w:r>
        <w:t xml:space="preserve"> riadenia ľudských zdrojov v súčinnosti s osobným úradom, resp. personáln</w:t>
      </w:r>
      <w:r w:rsidR="00C366FD">
        <w:t xml:space="preserve">ym </w:t>
      </w:r>
      <w:r>
        <w:t>útvar</w:t>
      </w:r>
      <w:r w:rsidR="00C366FD">
        <w:t>om</w:t>
      </w:r>
      <w:r>
        <w:t xml:space="preserve"> danej organizácie, </w:t>
      </w:r>
      <w:r w:rsidRPr="00B63155">
        <w:t>anal</w:t>
      </w:r>
      <w:r w:rsidR="003D5CA3">
        <w:t>yzovať</w:t>
      </w:r>
      <w:r w:rsidRPr="00B63155">
        <w:t xml:space="preserve"> vzdelávac</w:t>
      </w:r>
      <w:r w:rsidR="003D5CA3">
        <w:t>ie</w:t>
      </w:r>
      <w:r w:rsidRPr="00B63155">
        <w:t xml:space="preserve"> potr</w:t>
      </w:r>
      <w:r w:rsidR="003D5CA3">
        <w:t>eby</w:t>
      </w:r>
      <w:r w:rsidRPr="00B63155">
        <w:t xml:space="preserve"> a vypracováva</w:t>
      </w:r>
      <w:r w:rsidR="003D5CA3">
        <w:t>ť</w:t>
      </w:r>
      <w:r w:rsidRPr="00B63155">
        <w:t xml:space="preserve"> vzdelávac</w:t>
      </w:r>
      <w:r w:rsidR="003D5CA3">
        <w:t>ie</w:t>
      </w:r>
      <w:r w:rsidRPr="00B63155">
        <w:t xml:space="preserve"> plán</w:t>
      </w:r>
      <w:r w:rsidR="003D5CA3">
        <w:t>y</w:t>
      </w:r>
      <w:r w:rsidRPr="00B63155">
        <w:t>, pr</w:t>
      </w:r>
      <w:r w:rsidR="004161BC">
        <w:t>i</w:t>
      </w:r>
      <w:r w:rsidRPr="00B63155">
        <w:t>prav</w:t>
      </w:r>
      <w:r w:rsidR="003D5CA3">
        <w:t>ovať</w:t>
      </w:r>
      <w:r w:rsidRPr="00B63155">
        <w:t xml:space="preserve"> vzdelávani</w:t>
      </w:r>
      <w:r w:rsidR="003D5CA3">
        <w:t>e</w:t>
      </w:r>
      <w:r w:rsidRPr="00B63155">
        <w:t>, rieš</w:t>
      </w:r>
      <w:r w:rsidR="003D5CA3">
        <w:t>iť</w:t>
      </w:r>
      <w:r w:rsidRPr="00B63155">
        <w:t xml:space="preserve"> prípadn</w:t>
      </w:r>
      <w:r w:rsidR="003D5CA3">
        <w:t>é</w:t>
      </w:r>
      <w:r w:rsidRPr="00B63155">
        <w:t xml:space="preserve"> problém</w:t>
      </w:r>
      <w:r w:rsidR="003D5CA3">
        <w:t>y</w:t>
      </w:r>
      <w:r w:rsidRPr="00B63155">
        <w:t xml:space="preserve"> AK</w:t>
      </w:r>
      <w:r w:rsidR="00B64F92">
        <w:t>, realiz</w:t>
      </w:r>
      <w:r w:rsidR="003D5CA3">
        <w:t>ovať</w:t>
      </w:r>
      <w:r w:rsidR="00B64F92">
        <w:t xml:space="preserve"> projekt</w:t>
      </w:r>
      <w:r w:rsidR="003D5CA3">
        <w:t>y</w:t>
      </w:r>
      <w:r w:rsidR="00B64F92">
        <w:t xml:space="preserve"> technickej pomoci</w:t>
      </w:r>
      <w:r w:rsidRPr="00B63155">
        <w:t xml:space="preserve"> a koordin</w:t>
      </w:r>
      <w:r w:rsidR="003D5CA3">
        <w:t>ovať</w:t>
      </w:r>
      <w:r w:rsidRPr="00B63155">
        <w:t xml:space="preserve"> spoluprácu s CKO v oblasti ľudských zdrojov.</w:t>
      </w:r>
    </w:p>
    <w:p w:rsidR="00A800F7" w:rsidRPr="00344FD7" w:rsidRDefault="00B64F92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04217B">
        <w:rPr>
          <w:u w:val="single"/>
        </w:rPr>
        <w:t>Zabezpečovanie kvality</w:t>
      </w:r>
      <w:r w:rsidR="00A800F7" w:rsidRPr="0004217B">
        <w:rPr>
          <w:u w:val="single"/>
        </w:rPr>
        <w:t xml:space="preserve"> RO/SO</w:t>
      </w:r>
      <w:r w:rsidR="0004217B">
        <w:t xml:space="preserve"> - o</w:t>
      </w:r>
      <w:r w:rsidR="00A800F7">
        <w:t xml:space="preserve">dbor kontroly sekcie implementácie EŠIF, </w:t>
      </w:r>
      <w:r w:rsidR="003D5CA3">
        <w:t xml:space="preserve">má </w:t>
      </w:r>
      <w:r w:rsidR="00A800F7">
        <w:t xml:space="preserve"> zastrešovať komplexnú kontrolu dodržiavania výkonu procesov na úrovni danej sekcie.  </w:t>
      </w: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865C9D" w:rsidRPr="0043022E" w:rsidRDefault="00A800F7" w:rsidP="00502866">
      <w:pPr>
        <w:spacing w:before="120" w:after="120"/>
        <w:jc w:val="both"/>
        <w:rPr>
          <w:i/>
        </w:rPr>
      </w:pPr>
      <w:r>
        <w:t xml:space="preserve">Schéma: </w:t>
      </w:r>
      <w:r w:rsidRPr="0043022E">
        <w:rPr>
          <w:i/>
        </w:rPr>
        <w:t xml:space="preserve">Vzorová </w:t>
      </w:r>
      <w:r w:rsidR="00216562">
        <w:rPr>
          <w:i/>
        </w:rPr>
        <w:t xml:space="preserve">optimálna </w:t>
      </w:r>
      <w:r w:rsidRPr="0043022E">
        <w:rPr>
          <w:i/>
        </w:rPr>
        <w:t>or</w:t>
      </w:r>
      <w:r w:rsidR="0004217B">
        <w:rPr>
          <w:i/>
        </w:rPr>
        <w:t>ganizačná štruktúra RO/SO pre OP</w:t>
      </w:r>
    </w:p>
    <w:p w:rsidR="00A800F7" w:rsidRDefault="006D6CAC" w:rsidP="009C6A7A">
      <w:pPr>
        <w:spacing w:before="240" w:after="12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5205F8" wp14:editId="27BBC6D9">
                <wp:simplePos x="0" y="0"/>
                <wp:positionH relativeFrom="column">
                  <wp:posOffset>4894684</wp:posOffset>
                </wp:positionH>
                <wp:positionV relativeFrom="paragraph">
                  <wp:posOffset>4583892</wp:posOffset>
                </wp:positionV>
                <wp:extent cx="503369" cy="725805"/>
                <wp:effectExtent l="0" t="0" r="49530" b="55245"/>
                <wp:wrapNone/>
                <wp:docPr id="88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369" cy="7258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385.4pt;margin-top:360.95pt;width:39.65pt;height:5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C83ECF" wp14:editId="421E6C15">
                <wp:simplePos x="0" y="0"/>
                <wp:positionH relativeFrom="column">
                  <wp:posOffset>5086411</wp:posOffset>
                </wp:positionH>
                <wp:positionV relativeFrom="paragraph">
                  <wp:posOffset>1503677</wp:posOffset>
                </wp:positionV>
                <wp:extent cx="678309" cy="397742"/>
                <wp:effectExtent l="0" t="0" r="64770" b="59690"/>
                <wp:wrapNone/>
                <wp:docPr id="9" name="Rovná spojovacia šípk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309" cy="39774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ovná spojovacia šípka 9" o:spid="_x0000_s1026" type="#_x0000_t32" style="position:absolute;margin-left:400.5pt;margin-top:118.4pt;width:53.4pt;height:31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" strokecolor="black [3040]">
                <v:stroke endarrow="open"/>
              </v:shape>
            </w:pict>
          </mc:Fallback>
        </mc:AlternateContent>
      </w:r>
      <w:r w:rsidR="00A800F7">
        <w:rPr>
          <w:noProof/>
        </w:rPr>
        <mc:AlternateContent>
          <mc:Choice Requires="wpg">
            <w:drawing>
              <wp:inline distT="0" distB="0" distL="0" distR="0" wp14:anchorId="24253626" wp14:editId="429B2573">
                <wp:extent cx="6317672" cy="8451278"/>
                <wp:effectExtent l="0" t="0" r="26035" b="26035"/>
                <wp:docPr id="77" name="Skupina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7672" cy="8451278"/>
                          <a:chOff x="332656" y="107504"/>
                          <a:chExt cx="7157799" cy="8496944"/>
                        </a:xfrm>
                      </wpg:grpSpPr>
                      <wps:wsp>
                        <wps:cNvPr id="78" name="Rectangle 4"/>
                        <wps:cNvSpPr/>
                        <wps:spPr>
                          <a:xfrm>
                            <a:off x="1988840" y="107504"/>
                            <a:ext cx="2664296" cy="360039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Sekcia implementácie EŠIF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9" name="Rectangle 5"/>
                        <wps:cNvSpPr/>
                        <wps:spPr>
                          <a:xfrm>
                            <a:off x="332656" y="1763689"/>
                            <a:ext cx="2232248" cy="50405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riadenia  operačného programu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0" name="Rectangle 6"/>
                        <wps:cNvSpPr/>
                        <wps:spPr>
                          <a:xfrm>
                            <a:off x="4221088" y="3131729"/>
                            <a:ext cx="1512169" cy="663828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implementácie projektov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1" name="Rectangle 7"/>
                        <wps:cNvSpPr/>
                        <wps:spPr>
                          <a:xfrm>
                            <a:off x="2420888" y="1187624"/>
                            <a:ext cx="1944216" cy="36004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Úsek generálneho riaditeľa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2" name="Straight Arrow Connector 9"/>
                        <wps:cNvCnPr/>
                        <wps:spPr>
                          <a:xfrm>
                            <a:off x="3356992" y="467544"/>
                            <a:ext cx="0" cy="64807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Straight Arrow Connector 16"/>
                        <wps:cNvCnPr>
                          <a:endCxn id="80" idx="1"/>
                        </wps:cNvCnPr>
                        <wps:spPr>
                          <a:xfrm>
                            <a:off x="3356992" y="3347743"/>
                            <a:ext cx="864096" cy="1159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Straight Arrow Connector 17"/>
                        <wps:cNvCnPr/>
                        <wps:spPr>
                          <a:xfrm>
                            <a:off x="3356992" y="1547664"/>
                            <a:ext cx="0" cy="302433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Rectangle 10"/>
                        <wps:cNvSpPr/>
                        <wps:spPr>
                          <a:xfrm>
                            <a:off x="4365067" y="5369970"/>
                            <a:ext cx="1053615" cy="1058951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Pr="00952C83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52C83"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Oddelenie  projektového riadenia</w:t>
                              </w:r>
                              <w:r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I1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6" name="Rectangle 11"/>
                        <wps:cNvSpPr/>
                        <wps:spPr>
                          <a:xfrm>
                            <a:off x="5484839" y="5354738"/>
                            <a:ext cx="1011838" cy="107423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 finančného riadenia a kontroly projektov II2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7" name="Straight Arrow Connector 13"/>
                        <wps:cNvCnPr/>
                        <wps:spPr>
                          <a:xfrm flipH="1">
                            <a:off x="4066027" y="4643974"/>
                            <a:ext cx="587071" cy="72591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Straight Arrow Connector 22"/>
                        <wps:cNvCnPr/>
                        <wps:spPr>
                          <a:xfrm>
                            <a:off x="5085184" y="3563888"/>
                            <a:ext cx="0" cy="10801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Straight Arrow Connector 23"/>
                        <wps:cNvCnPr/>
                        <wps:spPr>
                          <a:xfrm flipH="1">
                            <a:off x="4581128" y="4644008"/>
                            <a:ext cx="576064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TextBox 25"/>
                        <wps:cNvSpPr txBox="1"/>
                        <wps:spPr>
                          <a:xfrm>
                            <a:off x="3932980" y="4355968"/>
                            <a:ext cx="1142919" cy="2160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Alternatíva 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2" name="TextBox 27"/>
                        <wps:cNvSpPr txBox="1"/>
                        <wps:spPr>
                          <a:xfrm>
                            <a:off x="5373067" y="4355843"/>
                            <a:ext cx="1080138" cy="2228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Alternatíva 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3" name="Straight Arrow Connector 35"/>
                        <wps:cNvCnPr>
                          <a:endCxn id="85" idx="0"/>
                        </wps:cNvCnPr>
                        <wps:spPr>
                          <a:xfrm flipH="1">
                            <a:off x="4891875" y="4644478"/>
                            <a:ext cx="983991" cy="7254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Rectangle 36"/>
                        <wps:cNvSpPr/>
                        <wps:spPr>
                          <a:xfrm>
                            <a:off x="3100547" y="5374875"/>
                            <a:ext cx="1080120" cy="1053999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Pr="00952C83" w:rsidRDefault="00A6237A" w:rsidP="00536549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52C83"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Oddelenie  implementácie projektov </w:t>
                              </w:r>
                              <w:r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I1</w:t>
                              </w:r>
                              <w:r w:rsidRPr="00952C83"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– </w:t>
                              </w:r>
                              <w:r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II2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5" name="Straight Arrow Connector 20"/>
                        <wps:cNvCnPr/>
                        <wps:spPr>
                          <a:xfrm flipH="1">
                            <a:off x="2564904" y="2051720"/>
                            <a:ext cx="792088" cy="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Rectangle 33"/>
                        <wps:cNvSpPr/>
                        <wps:spPr>
                          <a:xfrm>
                            <a:off x="2492895" y="4571967"/>
                            <a:ext cx="1152793" cy="64807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posudzovania projektov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7" name="Rectangle 24"/>
                        <wps:cNvSpPr/>
                        <wps:spPr>
                          <a:xfrm>
                            <a:off x="3501008" y="1691680"/>
                            <a:ext cx="1656184" cy="576064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technickej pomoci a riadenia ľudských zdrojov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8" name="Straight Arrow Connector 26"/>
                        <wps:cNvCnPr/>
                        <wps:spPr>
                          <a:xfrm>
                            <a:off x="4365104" y="1331640"/>
                            <a:ext cx="10801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Arrow Connector 39"/>
                        <wps:cNvCnPr/>
                        <wps:spPr>
                          <a:xfrm>
                            <a:off x="5085184" y="4644008"/>
                            <a:ext cx="86409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Straight Arrow Connector 52"/>
                        <wps:cNvCnPr/>
                        <wps:spPr>
                          <a:xfrm>
                            <a:off x="5733256" y="3347864"/>
                            <a:ext cx="100811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Straight Arrow Connector 53"/>
                        <wps:cNvCnPr/>
                        <wps:spPr>
                          <a:xfrm>
                            <a:off x="6741368" y="3347864"/>
                            <a:ext cx="0" cy="489654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Rectangle 55"/>
                        <wps:cNvSpPr/>
                        <wps:spPr>
                          <a:xfrm>
                            <a:off x="4581128" y="7884368"/>
                            <a:ext cx="1898830" cy="72008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 kontroly verejného obstarávania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3" name="Straight Arrow Connector 70"/>
                        <wps:cNvCnPr/>
                        <wps:spPr>
                          <a:xfrm>
                            <a:off x="476672" y="2267744"/>
                            <a:ext cx="0" cy="482453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Rectangle 74"/>
                        <wps:cNvSpPr/>
                        <wps:spPr>
                          <a:xfrm>
                            <a:off x="764704" y="2699792"/>
                            <a:ext cx="1935832" cy="792088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programovania a metodiky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5" name="Rectangle 75"/>
                        <wps:cNvSpPr/>
                        <wps:spPr>
                          <a:xfrm>
                            <a:off x="764704" y="3707904"/>
                            <a:ext cx="1935832" cy="792088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monitorovania OP, hodnotenia OP a informovania a komunikácie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6" name="Rectangle 76"/>
                        <wps:cNvSpPr/>
                        <wps:spPr>
                          <a:xfrm>
                            <a:off x="764704" y="5868144"/>
                            <a:ext cx="1935832" cy="57606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ITMS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7" name="Straight Arrow Connector 80"/>
                        <wps:cNvCnPr/>
                        <wps:spPr>
                          <a:xfrm>
                            <a:off x="476672" y="2987824"/>
                            <a:ext cx="28803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Straight Arrow Connector 82"/>
                        <wps:cNvCnPr/>
                        <wps:spPr>
                          <a:xfrm>
                            <a:off x="476672" y="3923928"/>
                            <a:ext cx="28803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Straight Arrow Connector 83"/>
                        <wps:cNvCnPr/>
                        <wps:spPr>
                          <a:xfrm>
                            <a:off x="476672" y="6084168"/>
                            <a:ext cx="28803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Straight Arrow Connector 97"/>
                        <wps:cNvCnPr/>
                        <wps:spPr>
                          <a:xfrm flipH="1">
                            <a:off x="5013176" y="1331640"/>
                            <a:ext cx="8384" cy="3600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Arrow Connector 103"/>
                        <wps:cNvCnPr/>
                        <wps:spPr>
                          <a:xfrm flipH="1">
                            <a:off x="6453336" y="8244408"/>
                            <a:ext cx="28803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Rectangle 37"/>
                        <wps:cNvSpPr/>
                        <wps:spPr>
                          <a:xfrm>
                            <a:off x="476673" y="971588"/>
                            <a:ext cx="1431776" cy="72008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kontroly sekcie implementácie EŠIF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3" name="Straight Arrow Connector 38"/>
                        <wps:cNvCnPr/>
                        <wps:spPr>
                          <a:xfrm flipH="1">
                            <a:off x="1916832" y="1331640"/>
                            <a:ext cx="50405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Rectangle 40"/>
                        <wps:cNvSpPr/>
                        <wps:spPr>
                          <a:xfrm>
                            <a:off x="4797152" y="179512"/>
                            <a:ext cx="1431776" cy="567679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Odbor </w:t>
                              </w:r>
                              <w:proofErr w:type="spellStart"/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legislatívno</w:t>
                              </w:r>
                              <w:proofErr w:type="spellEnd"/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-  právny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5" name="Rectangle 41"/>
                        <wps:cNvSpPr/>
                        <wps:spPr>
                          <a:xfrm>
                            <a:off x="5445114" y="827583"/>
                            <a:ext cx="1296144" cy="72008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národných a veľkých projektov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6" name="Straight Arrow Connector 42"/>
                        <wps:cNvCnPr/>
                        <wps:spPr>
                          <a:xfrm>
                            <a:off x="6093139" y="1475606"/>
                            <a:ext cx="0" cy="4719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Straight Arrow Connector 46"/>
                        <wps:cNvCnPr/>
                        <wps:spPr>
                          <a:xfrm flipV="1">
                            <a:off x="4869160" y="755576"/>
                            <a:ext cx="0" cy="57606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Rectangle 67"/>
                        <wps:cNvSpPr/>
                        <wps:spPr>
                          <a:xfrm>
                            <a:off x="5229156" y="1947571"/>
                            <a:ext cx="1090714" cy="880713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 prípravy nár. a veľkých projektov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0" name="Rectangle 84"/>
                        <wps:cNvSpPr/>
                        <wps:spPr>
                          <a:xfrm>
                            <a:off x="6453205" y="1947571"/>
                            <a:ext cx="1037250" cy="88073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 implementácie nár. a veľkých projektov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1" name="Rectangle 44"/>
                        <wps:cNvSpPr/>
                        <wps:spPr>
                          <a:xfrm>
                            <a:off x="764704" y="6732240"/>
                            <a:ext cx="1935832" cy="57606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koordinácie auditov a certifikačných overovaní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2" name="Straight Arrow Connector 47"/>
                        <wps:cNvCnPr/>
                        <wps:spPr>
                          <a:xfrm>
                            <a:off x="476672" y="7092280"/>
                            <a:ext cx="28803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77" o:spid="_x0000_s1026" style="width:497.45pt;height:665.45pt;mso-position-horizontal-relative:char;mso-position-vertical-relative:line" coordorigin="3326,1075" coordsize="71577,84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">
                <v:rect id="Rectangle 4" o:spid="_x0000_s1027" style="position:absolute;left:19888;top:1075;width:26643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fNB8EA&#10;AADbAAAADwAAAGRycy9kb3ducmV2LnhtbERPXWvCMBR9F/wP4Qp709TBdHZGKQNBBjLqNvHxktyl&#10;xeamNLF2/948DHw8nO/1dnCN6KkLtWcF81kGglh7U7NV8P21m76CCBHZYOOZFPxRgO1mPFpjbvyN&#10;S+qP0YoUwiFHBVWMbS5l0BU5DDPfEifu13cOY4KdlabDWwp3jXzOsoV0WHNqqLCl94r05Xh1Cmyh&#10;P/XhvH9Z2bLw+mf1UfanhVJPk6F4AxFpiA/xv3tvFCzT2PQl/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3zQfBAAAA2wAAAA8AAAAAAAAAAAAAAAAAmAIAAGRycy9kb3du&#10;cmV2LnhtbFBLBQYAAAAABAAEAPUAAACGAwAAAAA=&#10;" fillcolor="#00b0f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Sekcia implementácie EŠIF</w:t>
                        </w:r>
                      </w:p>
                    </w:txbxContent>
                  </v:textbox>
                </v:rect>
                <v:rect id="Rectangle 5" o:spid="_x0000_s1028" style="position:absolute;left:3326;top:17636;width:22323;height:5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7khcQA&#10;AADbAAAADwAAAGRycy9kb3ducmV2LnhtbESPQWsCMRSE7wX/Q3hCbzVrD7auRhHBWig91C2Ct8fm&#10;uVndvCxJdNd/3whCj8PMfMPMl71txJV8qB0rGI8yEMSl0zVXCn6Lzcs7iBCRNTaOScGNAiwXg6c5&#10;5tp1/EPXXaxEgnDIUYGJsc2lDKUhi2HkWuLkHZ23GJP0ldQeuwS3jXzNsom0WHNaMNjS2lB53l2s&#10;guIQv3xjvrvbx36znZrjKXOTQqnnYb+agYjUx//wo/2pFbxN4f4l/Q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+5IXEAAAA2wAAAA8AAAAAAAAAAAAAAAAAmAIAAGRycy9k&#10;b3ducmV2LnhtbFBLBQYAAAAABAAEAPUAAACJAwAAAAA=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riadenia  operačného programu</w:t>
                        </w:r>
                      </w:p>
                    </w:txbxContent>
                  </v:textbox>
                </v:rect>
                <v:rect id="Rectangle 6" o:spid="_x0000_s1029" style="position:absolute;left:42210;top:31317;width:15122;height:66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E9P8IA&#10;AADbAAAADwAAAGRycy9kb3ducmV2LnhtbERPz2vCMBS+D/Y/hDfYbU3nQbQzLWPgFIYH7Rjs9mie&#10;TbfmpSTR1v/eHASPH9/vVTXZXpzJh86xgtcsB0HcON1xq+C7Xr8sQISIrLF3TAouFKAqHx9WWGg3&#10;8p7Oh9iKFMKhQAUmxqGQMjSGLIbMDcSJOzpvMSboW6k9jinc9nKW53NpsePUYHCgD0PN/+FkFdS/&#10;8cv3ZjdePn/Wm6U5/uVuXiv1/DS9v4GINMW7+ObeagWLtD59ST9Al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UT0/wgAAANsAAAAPAAAAAAAAAAAAAAAAAJgCAABkcnMvZG93&#10;bnJldi54bWxQSwUGAAAAAAQABAD1AAAAhwMAAAAA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implementácie projektov</w:t>
                        </w:r>
                      </w:p>
                    </w:txbxContent>
                  </v:textbox>
                </v:rect>
                <v:rect id="Rectangle 7" o:spid="_x0000_s1030" style="position:absolute;left:24208;top:11876;width:19443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AOdsQA&#10;AADbAAAADwAAAGRycy9kb3ducmV2LnhtbESPQWvCQBSE70L/w/IK3nSjFJXoKiJYpNBKjIUeH9ln&#10;Esy+XbOrpv++WxA8DjPzDbNYdaYRN2p9bVnBaJiAIC6srrlUcMy3gxkIH5A1NpZJwS95WC1fegtM&#10;tb1zRrdDKEWEsE9RQRWCS6X0RUUG/dA64uidbGswRNmWUrd4j3DTyHGSTKTBmuNChY42FRXnw9Uo&#10;yD7339P84j7y9U/jJtmbff867ZTqv3brOYhAXXiGH+2dVjAbwf+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QDnbEAAAA2wAAAA8AAAAAAAAAAAAAAAAAmAIAAGRycy9k&#10;b3ducmV2LnhtbFBLBQYAAAAABAAEAPUAAACJAwAAAAA=&#10;" fillcolor="#ffc00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Úsek generálneho riaditeľa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1" type="#_x0000_t32" style="position:absolute;left:33569;top:4675;width:0;height:64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w2/MQAAADbAAAADwAAAGRycy9kb3ducmV2LnhtbESPQWsCMRSE7wX/Q3hCb5rVg8hqlKoU&#10;iqd2bZHeHpvXzdbNy5rE3e2/bwpCj8PMfMOst4NtREc+1I4VzKYZCOLS6ZorBe+n58kSRIjIGhvH&#10;pOCHAmw3o4c15tr1/EZdESuRIBxyVGBibHMpQ2nIYpi6ljh5X85bjEn6SmqPfYLbRs6zbCEt1pwW&#10;DLa0N1ReiptV0HTH/vpx+76aw2t3KvbnT7PzrVKP4+FpBSLSEP/D9/aLVrCcw9+X9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Db8xAAAANsAAAAPAAAAAAAAAAAA&#10;AAAAAKECAABkcnMvZG93bnJldi54bWxQSwUGAAAAAAQABAD5AAAAkgMAAAAA&#10;" strokecolor="black [3213]">
                  <v:stroke endarrow="block"/>
                </v:shape>
                <v:shape id="Straight Arrow Connector 16" o:spid="_x0000_s1032" type="#_x0000_t32" style="position:absolute;left:33569;top:33477;width:8641;height:11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CTZ8UAAADbAAAADwAAAGRycy9kb3ducmV2LnhtbESPzWrDMBCE74W8g9hAb42cFEpwo4T8&#10;EAg9NU5L6W2xtpYba+VIiu2+fVQo9DjMzDfMYjXYRnTkQ+1YwXSSgSAuna65UvB22j/MQYSIrLFx&#10;TAp+KMBqObpbYK5dz0fqiliJBOGQowITY5tLGUpDFsPEtcTJ+3LeYkzSV1J77BPcNnKWZU/SYs1p&#10;wWBLW0PlubhaBU330l/er98Xs3vtTsX249NsfKvU/XhYP4OINMT/8F/7oBXMH+H3S/oB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CTZ8UAAADbAAAADwAAAAAAAAAA&#10;AAAAAAChAgAAZHJzL2Rvd25yZXYueG1sUEsFBgAAAAAEAAQA+QAAAJMDAAAAAA==&#10;" strokecolor="black [3213]">
                  <v:stroke endarrow="block"/>
                </v:shape>
                <v:shape id="Straight Arrow Connector 17" o:spid="_x0000_s1033" type="#_x0000_t32" style="position:absolute;left:33569;top:15476;width:0;height:302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kLE8UAAADbAAAADwAAAGRycy9kb3ducmV2LnhtbESPzWrDMBCE74W8g9hAb42cUEpwo4T8&#10;EAg9NU5L6W2xtpYba+VIiu2+fVQo9DjMzDfMYjXYRnTkQ+1YwXSSgSAuna65UvB22j/MQYSIrLFx&#10;TAp+KMBqObpbYK5dz0fqiliJBOGQowITY5tLGUpDFsPEtcTJ+3LeYkzSV1J77BPcNnKWZU/SYs1p&#10;wWBLW0PlubhaBU330l/er98Xs3vtTsX249NsfKvU/XhYP4OINMT/8F/7oBXMH+H3S/oB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kLE8UAAADbAAAADwAAAAAAAAAA&#10;AAAAAAChAgAAZHJzL2Rvd25yZXYueG1sUEsFBgAAAAAEAAQA+QAAAJMDAAAAAA==&#10;" strokecolor="black [3213]">
                  <v:stroke endarrow="block"/>
                </v:shape>
                <v:rect id="Rectangle 10" o:spid="_x0000_s1034" style="position:absolute;left:43650;top:53699;width:10536;height:10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ZCvcQA&#10;AADbAAAADwAAAGRycy9kb3ducmV2LnhtbESPzWrDMBCE74W8g9hCbrXcBieuE8WEQsAUSsnPJbfF&#10;2tom1spYiu28fVQo9DjMzDfMJp9MKwbqXWNZwWsUgyAurW64UnA+7V9SEM4ja2wtk4I7Oci3s6cN&#10;ZtqOfKDh6CsRIOwyVFB732VSurImgy6yHXHwfmxv0AfZV1L3OAa4aeVbHC+lwYbDQo0dfdRUXo83&#10;o0AXSXkYlqvzYnU5Ufw94Re+fyo1f552axCeJv8f/msXWkGawO+X8AP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2Qr3EAAAA2wAAAA8AAAAAAAAAAAAAAAAAmAIAAGRycy9k&#10;b3ducmV2LnhtbFBLBQYAAAAABAAEAPUAAACJAwAAAAA=&#10;" fillcolor="#8db3e2 [1311]" strokecolor="black [3213]" strokeweight="1pt">
                  <v:textbox>
                    <w:txbxContent>
                      <w:p w:rsidR="00A6237A" w:rsidRPr="00952C83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52C83"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Oddelenie  projektového riadenia</w:t>
                        </w:r>
                        <w:r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I1</w:t>
                        </w:r>
                      </w:p>
                    </w:txbxContent>
                  </v:textbox>
                </v:rect>
                <v:rect id="Rectangle 11" o:spid="_x0000_s1035" style="position:absolute;left:54848;top:53547;width:10118;height:107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cysIA&#10;AADbAAAADwAAAGRycy9kb3ducmV2LnhtbESPzarCMBSE94LvEI5wd5qqWLUaRS4IIoj4s3F3aI5t&#10;sTkpTW7tfXsjCC6HmfmGWa5bU4qGaldYVjAcRCCIU6sLzhRcL9v+DITzyBpLy6TgnxysV93OEhNt&#10;n3yi5uwzESDsElSQe18lUro0J4NuYCvi4N1tbdAHWWdS1/gMcFPKURTF0mDBYSHHin5zSh/nP6NA&#10;7ybpqYmn1/H0dqHo2OIB53ulfnrtZgHCU+u/4U97pxXMYnh/C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pNzKwgAAANsAAAAPAAAAAAAAAAAAAAAAAJgCAABkcnMvZG93&#10;bnJldi54bWxQSwUGAAAAAAQABAD1AAAAhwMAAAAA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 finančného riadenia a kontroly projektov II2</w:t>
                        </w:r>
                      </w:p>
                    </w:txbxContent>
                  </v:textbox>
                </v:rect>
                <v:shape id="Straight Arrow Connector 13" o:spid="_x0000_s1036" type="#_x0000_t32" style="position:absolute;left:40660;top:46439;width:5870;height:725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lMgsUAAADbAAAADwAAAGRycy9kb3ducmV2LnhtbESPQWvCQBSE74X+h+UVvDUbLZg0dRUR&#10;rGlvpoG2t0f2mQSzb0N21fjv3ULB4zAz3zCL1Wg6cabBtZYVTKMYBHFldcu1gvJr+5yCcB5ZY2eZ&#10;FFzJwWr5+LDATNsL7+lc+FoECLsMFTTe95mUrmrIoItsTxy8gx0M+iCHWuoBLwFuOjmL47k02HJY&#10;aLCnTUPVsTgZBYn83sVplc+mry/lz++msB+f71apydO4fgPhafT38H871wrSBP6+hB8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8lMgsUAAADbAAAADwAAAAAAAAAA&#10;AAAAAAChAgAAZHJzL2Rvd25yZXYueG1sUEsFBgAAAAAEAAQA+QAAAJMDAAAAAA==&#10;" strokecolor="black [3213]">
                  <v:stroke endarrow="block"/>
                </v:shape>
                <v:shape id="Straight Arrow Connector 22" o:spid="_x0000_s1037" type="#_x0000_t32" style="position:absolute;left:50851;top:35638;width:0;height:108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ikjcUAAADbAAAADwAAAGRycy9kb3ducmV2LnhtbESPzWrDMBCE74W8g9hAb42cHErqRgn5&#10;IRB6apyW0ttibS031sqRFNt9+ypQ6HGYmW+YxWqwjejIh9qxgukkA0FcOl1zpeDttH+YgwgRWWPj&#10;mBT8UIDVcnS3wFy7no/UFbESCcIhRwUmxjaXMpSGLIaJa4mT9+W8xZikr6T22Ce4beQsyx6lxZrT&#10;gsGWtobKc3G1Cprupb+8X78vZvfanYrtx6fZ+Fap+/GwfgYRaYj/4b/2QSuYP8HtS/o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ikjcUAAADbAAAADwAAAAAAAAAA&#10;AAAAAAChAgAAZHJzL2Rvd25yZXYueG1sUEsFBgAAAAAEAAQA+QAAAJMDAAAAAA==&#10;" strokecolor="black [3213]">
                  <v:stroke endarrow="block"/>
                </v:shape>
                <v:shape id="Straight Arrow Connector 23" o:spid="_x0000_s1038" type="#_x0000_t32" style="position:absolute;left:45811;top:46440;width:576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lCK78AAADbAAAADwAAAGRycy9kb3ducmV2LnhtbERPTYvCMBC9C/6HMMLeNFVh1WoUEXTV&#10;m1VQb0MztsVmUpqs1n9vDoLHx/ueLRpTigfVrrCsoN+LQBCnVhecKTgd190xCOeRNZaWScGLHCzm&#10;7dYMY22ffKBH4jMRQtjFqCD3voqldGlOBl3PVsSBu9naoA+wzqSu8RnCTSkHUfQrDRYcGnKsaJVT&#10;ek/+jYKRPP9F43Q76E+Gp8t1ldjdfmOV+uk0yykIT43/ij/urVYwCevDl/AD5Pw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flCK78AAADbAAAADwAAAAAAAAAAAAAAAACh&#10;AgAAZHJzL2Rvd25yZXYueG1sUEsFBgAAAAAEAAQA+QAAAI0DAAAAAA==&#10;" strokecolor="black [3213]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5" o:spid="_x0000_s1039" type="#_x0000_t202" style="position:absolute;left:39329;top:43559;width:11429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</w:pPr>
                        <w:r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Alternatíva 1</w:t>
                        </w:r>
                      </w:p>
                    </w:txbxContent>
                  </v:textbox>
                </v:shape>
                <v:shape id="TextBox 27" o:spid="_x0000_s1040" type="#_x0000_t202" style="position:absolute;left:53730;top:43558;width:10802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</w:pPr>
                        <w:r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Alternatíva 2</w:t>
                        </w:r>
                      </w:p>
                    </w:txbxContent>
                  </v:textbox>
                </v:shape>
                <v:shape id="Straight Arrow Connector 35" o:spid="_x0000_s1041" type="#_x0000_t32" style="position:absolute;left:48918;top:46444;width:9840;height:72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vcXMQAAADbAAAADwAAAGRycy9kb3ducmV2LnhtbESPQWvCQBSE7wX/w/KE3pqNBqqmriKC&#10;rfZmDLS9PbLPJJh9G7LbmP57tyB4HGbmG2a5HkwjeupcbVnBJIpBEBdW11wqyE+7lzkI55E1NpZJ&#10;wR85WK9GT0tMtb3ykfrMlyJA2KWooPK+TaV0RUUGXWRb4uCdbWfQB9mVUnd4DXDTyGkcv0qDNYeF&#10;ClvaVlRcsl+jYCa/PuJ5sZ9OFkn+/bPN7OHz3Sr1PB42byA8Df4Rvrf3WsEigf8v4Qf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K9xcxAAAANsAAAAPAAAAAAAAAAAA&#10;AAAAAKECAABkcnMvZG93bnJldi54bWxQSwUGAAAAAAQABAD5AAAAkgMAAAAA&#10;" strokecolor="black [3213]">
                  <v:stroke endarrow="block"/>
                </v:shape>
                <v:rect id="Rectangle 36" o:spid="_x0000_s1042" style="position:absolute;left:31005;top:53748;width:10801;height:10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Nx+8MA&#10;AADbAAAADwAAAGRycy9kb3ducmV2LnhtbESPQYvCMBSE78L+h/AEb5q6rlarUUQQRJBF7WVvj+bZ&#10;FpuX0sTa/fdmYcHjMDPfMKtNZyrRUuNKywrGowgEcWZ1ybmC9LofzkE4j6yxskwKfsnBZv3RW2Gi&#10;7ZPP1F58LgKEXYIKCu/rREqXFWTQjWxNHLybbQz6IJtc6gafAW4q+RlFM2mw5LBQYE27grL75WEU&#10;6MM0O7ezOJ3EP1eKvjs84eKo1KDfbZcgPHX+Hf5vH7SCxRf8fQk/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Nx+8MAAADbAAAADwAAAAAAAAAAAAAAAACYAgAAZHJzL2Rv&#10;d25yZXYueG1sUEsFBgAAAAAEAAQA9QAAAIgDAAAAAA==&#10;" fillcolor="#8db3e2 [1311]" strokecolor="black [3213]" strokeweight="1pt">
                  <v:textbox>
                    <w:txbxContent>
                      <w:p w:rsidR="00A6237A" w:rsidRPr="00952C83" w:rsidRDefault="00A6237A" w:rsidP="00536549">
                        <w:pPr>
                          <w:pStyle w:val="Normlnywebov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52C83"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Oddelenie  implementácie projektov </w:t>
                        </w:r>
                        <w:r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I1</w:t>
                        </w:r>
                        <w:r w:rsidRPr="00952C83"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– </w:t>
                        </w:r>
                        <w:r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II2</w:t>
                        </w:r>
                      </w:p>
                    </w:txbxContent>
                  </v:textbox>
                </v:rect>
                <v:shape id="Straight Arrow Connector 20" o:spid="_x0000_s1043" type="#_x0000_t32" style="position:absolute;left:25649;top:20517;width:79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7hs8UAAADbAAAADwAAAGRycy9kb3ducmV2LnhtbESPQWvCQBSE70L/w/IKvZmNKa0xdRUJ&#10;tLXejIJ6e2Rfk2D2bchuNf333YLgcZiZb5j5cjCtuFDvGssKJlEMgri0uuFKwX73Pk5BOI+ssbVM&#10;Cn7JwXLxMJpjpu2Vt3QpfCUChF2GCmrvu0xKV9Zk0EW2Iw7et+0N+iD7SuoerwFuWpnE8as02HBY&#10;qLGjvKbyXPwYBVN5+IzTcp1MZs/74ykv7Nfmwyr19Dis3kB4Gvw9fGuvtYLZC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Y7hs8UAAADbAAAADwAAAAAAAAAA&#10;AAAAAAChAgAAZHJzL2Rvd25yZXYueG1sUEsFBgAAAAAEAAQA+QAAAJMDAAAAAA==&#10;" strokecolor="black [3213]">
                  <v:stroke endarrow="block"/>
                </v:shape>
                <v:rect id="Rectangle 33" o:spid="_x0000_s1044" style="position:absolute;left:24928;top:45719;width:11528;height:64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2WDcQA&#10;AADbAAAADwAAAGRycy9kb3ducmV2LnhtbESPQWsCMRSE7wX/Q3iCt5rVw1K3RimCVpAe6org7bF5&#10;brbdvCxJ6q7/3hQKPQ4z8w2zXA+2FTfyoXGsYDbNQBBXTjdcKziV2+cXECEia2wdk4I7BVivRk9L&#10;LLTr+ZNux1iLBOFQoAITY1dIGSpDFsPUdcTJuzpvMSbpa6k99gluWznPslxabDgtGOxoY6j6Pv5Y&#10;BeUlHnxrPvr77rx9X5jrV+byUqnJeHh7BRFpiP/hv/ZeK1jk8Psl/Q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tlg3EAAAA2wAAAA8AAAAAAAAAAAAAAAAAmAIAAGRycy9k&#10;b3ducmV2LnhtbFBLBQYAAAAABAAEAPUAAACJAwAAAAA=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posudzovania projektov</w:t>
                        </w:r>
                      </w:p>
                    </w:txbxContent>
                  </v:textbox>
                </v:rect>
                <v:rect id="Rectangle 24" o:spid="_x0000_s1045" style="position:absolute;left:35010;top:16916;width:16561;height:57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zlsQA&#10;AADbAAAADwAAAGRycy9kb3ducmV2LnhtbESPQWsCMRSE7wX/Q3hCbzVrD7auRhHBWig91C2Ct8fm&#10;uVndvCxJdNd/3whCj8PMfMPMl71txJV8qB0rGI8yEMSl0zVXCn6Lzcs7iBCRNTaOScGNAiwXg6c5&#10;5tp1/EPXXaxEgnDIUYGJsc2lDKUhi2HkWuLkHZ23GJP0ldQeuwS3jXzNsom0WHNaMNjS2lB53l2s&#10;guIQv3xjvrvbx36znZrjKXOTQqnnYb+agYjUx//wo/2pFUzf4P4l/Q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hM5bEAAAA2wAAAA8AAAAAAAAAAAAAAAAAmAIAAGRycy9k&#10;b3ducmV2LnhtbFBLBQYAAAAABAAEAPUAAACJAwAAAAA=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technickej pomoci a riadenia ľudských zdrojov</w:t>
                        </w:r>
                      </w:p>
                    </w:txbxContent>
                  </v:textbox>
                </v:rect>
                <v:shape id="Straight Arrow Connector 26" o:spid="_x0000_s1046" type="#_x0000_t32" style="position:absolute;left:43651;top:13316;width:108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2Xy8IAAADbAAAADwAAAGRycy9kb3ducmV2LnhtbERPz2vCMBS+D/wfwhO8zXQ7yFaN4hyD&#10;4cnViXh7NM+m2rzUJLbdf78cBjt+fL8Xq8E2oiMfascKnqYZCOLS6ZorBd/7j8cXECEia2wck4If&#10;CrBajh4WmGvX8xd1RaxECuGQowITY5tLGUpDFsPUtcSJOztvMSboK6k99incNvI5y2bSYs2pwWBL&#10;G0PltbhbBU237W+H++Vm3nfdvtgcT+bNt0pNxsN6DiLSEP/Ff+5PreA1jU1f0g+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j2Xy8IAAADbAAAADwAAAAAAAAAAAAAA&#10;AAChAgAAZHJzL2Rvd25yZXYueG1sUEsFBgAAAAAEAAQA+QAAAJADAAAAAA==&#10;" strokecolor="black [3213]">
                  <v:stroke endarrow="block"/>
                </v:shape>
                <v:shape id="Straight Arrow Connector 39" o:spid="_x0000_s1047" type="#_x0000_t32" style="position:absolute;left:50851;top:46440;width:86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EyUMUAAADbAAAADwAAAGRycy9kb3ducmV2LnhtbESPzWrDMBCE74W8g9hAb42cHErjRgn5&#10;IRB6apyW0ttibS031sqRFNt9+6hQ6HGYmW+YxWqwjejIh9qxgukkA0FcOl1zpeDttH94AhEissbG&#10;MSn4oQCr5ehugbl2PR+pK2IlEoRDjgpMjG0uZSgNWQwT1xIn78t5izFJX0ntsU9w28hZlj1KizWn&#10;BYMtbQ2V5+JqFTTdS395v35fzO61OxXbj0+z8a1S9+Nh/Qwi0hD/w3/tg1Ywn8Pvl/QD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XEyUMUAAADbAAAADwAAAAAAAAAA&#10;AAAAAAChAgAAZHJzL2Rvd25yZXYueG1sUEsFBgAAAAAEAAQA+QAAAJMDAAAAAA==&#10;" strokecolor="black [3213]">
                  <v:stroke endarrow="block"/>
                </v:shape>
                <v:shape id="Straight Arrow Connector 52" o:spid="_x0000_s1048" type="#_x0000_t32" style="position:absolute;left:57332;top:33478;width:100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Ac6MUAAADcAAAADwAAAGRycy9kb3ducmV2LnhtbESPQU/DMAyF70j8h8hI3FgKB4S6ZdMY&#10;QkKcWLcJcbMaryk0Tpdkbffv8QGJm633/N7nxWrynRoopjawgftZAYq4DrblxsB+93r3BCplZItd&#10;YDJwoQSr5fXVAksbRt7SUOVGSQinEg24nPtS61Q78phmoScW7RiixyxrbLSNOEq47/RDUTxqjy1L&#10;g8OeNo7qn+rsDXTD+3g6nL9P7uVj2FWbzy/3HHtjbm+m9RxUpin/m/+u36zgF4Ivz8gEe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SAc6MUAAADcAAAADwAAAAAAAAAA&#10;AAAAAAChAgAAZHJzL2Rvd25yZXYueG1sUEsFBgAAAAAEAAQA+QAAAJMDAAAAAA==&#10;" strokecolor="black [3213]">
                  <v:stroke endarrow="block"/>
                </v:shape>
                <v:shape id="Straight Arrow Connector 53" o:spid="_x0000_s1049" type="#_x0000_t32" style="position:absolute;left:67413;top:33478;width:0;height:489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y5c8MAAADcAAAADwAAAGRycy9kb3ducmV2LnhtbERPTWsCMRC9C/6HMIXeNKuHIlujtIpQ&#10;eqqrpfQ2bKab1c1kTeLu9t83BcHbPN7nLNeDbURHPtSOFcymGQji0umaKwXHw26yABEissbGMSn4&#10;pQDr1Xi0xFy7nvfUFbESKYRDjgpMjG0uZSgNWQxT1xIn7sd5izFBX0ntsU/htpHzLHuSFmtODQZb&#10;2hgqz8XVKmi69/7yeT1dzPajOxSbr2/z6lulHh+Gl2cQkYZ4F9/cbzrNz2bw/0y6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suXPDAAAA3AAAAA8AAAAAAAAAAAAA&#10;AAAAoQIAAGRycy9kb3ducmV2LnhtbFBLBQYAAAAABAAEAPkAAACRAwAAAAA=&#10;" strokecolor="black [3213]">
                  <v:stroke endarrow="block"/>
                </v:shape>
                <v:rect id="Rectangle 55" o:spid="_x0000_s1050" style="position:absolute;left:45811;top:78843;width:18988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oc5cEA&#10;AADcAAAADwAAAGRycy9kb3ducmV2LnhtbERPS4vCMBC+C/6HMMLeNFHxsV2jiCDIgkjVi7ehmW3L&#10;NpPSxNr99xtB8DYf33NWm85WoqXGl441jEcKBHHmTMm5hutlP1yC8AHZYOWYNPyRh82631thYtyD&#10;U2rPIRcxhH2CGooQ6kRKnxVk0Y9cTRy5H9dYDBE2uTQNPmK4reREqbm0WHJsKLCmXUHZ7/luNZjD&#10;LEvb+eI6XdwupE4dHvHzW+uPQbf9AhGoC2/xy30wcb6awPOZeIF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KHOXBAAAA3AAAAA8AAAAAAAAAAAAAAAAAmAIAAGRycy9kb3du&#10;cmV2LnhtbFBLBQYAAAAABAAEAPUAAACGAwAAAAA=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Oddelenie  </w:t>
                        </w:r>
                        <w:bookmarkStart w:id="15" w:name="_GoBack"/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kontrol</w:t>
                        </w:r>
                        <w:bookmarkEnd w:id="15"/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y verejného obstarávania</w:t>
                        </w:r>
                      </w:p>
                    </w:txbxContent>
                  </v:textbox>
                </v:rect>
                <v:shape id="Straight Arrow Connector 70" o:spid="_x0000_s1051" type="#_x0000_t32" style="position:absolute;left:4766;top:22677;width:0;height:482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KCn8MAAADcAAAADwAAAGRycy9kb3ducmV2LnhtbERP30vDMBB+F/wfwg32ZtMpjFGXDZ0I&#10;sqfZbYhvR3M21ebSJVlb/3sjDPZ2H9/PW65H24qefGgcK5hlOQjiyumGawWH/evdAkSIyBpbx6Tg&#10;lwKsV7c3Syy0G/id+jLWIoVwKFCBibErpAyVIYshcx1x4r6ctxgT9LXUHocUblt5n+dzabHh1GCw&#10;o42h6qc8WwVtvx1Ox/P3ybzs+n25+fg0z75TajoZnx5BRBrjVXxxv+k0P3+A/2fSB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ygp/DAAAA3AAAAA8AAAAAAAAAAAAA&#10;AAAAoQIAAGRycy9kb3ducmV2LnhtbFBLBQYAAAAABAAEAPkAAACRAwAAAAA=&#10;" strokecolor="black [3213]">
                  <v:stroke endarrow="block"/>
                </v:shape>
                <v:rect id="Rectangle 74" o:spid="_x0000_s1052" style="position:absolute;left:7647;top:26997;width:19358;height:7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8hCsEA&#10;AADcAAAADwAAAGRycy9kb3ducmV2LnhtbERPS4vCMBC+C/6HMII3TXxrNcoiCLIgi4+Lt6EZ22Iz&#10;KU221n+/WVjY23x8z9nsWluKhmpfONYwGioQxKkzBWcabtfDYAnCB2SDpWPS8CYPu223s8HEuBef&#10;qbmETMQQ9glqyEOoEil9mpNFP3QVceQerrYYIqwzaWp8xXBbyrFSc2mx4NiQY0X7nNLn5dtqMMdZ&#10;em7mi9tkcb+S+mrxhKtPrfu99mMNIlAb/sV/7qOJ89UUfp+JF8jt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vIQrBAAAA3AAAAA8AAAAAAAAAAAAAAAAAmAIAAGRycy9kb3du&#10;cmV2LnhtbFBLBQYAAAAABAAEAPUAAACGAwAAAAA=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programovania a metodiky</w:t>
                        </w:r>
                      </w:p>
                    </w:txbxContent>
                  </v:textbox>
                </v:rect>
                <v:rect id="Rectangle 75" o:spid="_x0000_s1053" style="position:absolute;left:7647;top:37079;width:19358;height:79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OEkcIA&#10;AADcAAAADwAAAGRycy9kb3ducmV2LnhtbERPTWvCQBC9F/wPywje6q5KYpu6igiCFErR5NLbkJ0m&#10;odnZkF1j/PduodDbPN7nbHajbcVAvW8ca1jMFQji0pmGKw1Ffnx+AeEDssHWMWm4k4fddvK0wcy4&#10;G59puIRKxBD2GWqoQ+gyKX1Zk0U/dx1x5L5dbzFE2FfS9HiL4baVS6VSabHh2FBjR4eayp/L1Wow&#10;p6Q8D+m6WK2/clKfI37g67vWs+m4fwMRaAz/4j/3ycT5KoHfZ+IF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I4SRwgAAANwAAAAPAAAAAAAAAAAAAAAAAJgCAABkcnMvZG93&#10;bnJldi54bWxQSwUGAAAAAAQABAD1AAAAhwMAAAAA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monitorovania OP, hodnotenia OP a informovania a komunikácie</w:t>
                        </w:r>
                      </w:p>
                    </w:txbxContent>
                  </v:textbox>
                </v:rect>
                <v:rect id="Rectangle 76" o:spid="_x0000_s1054" style="position:absolute;left:7647;top:58681;width:19358;height:57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Ea5sMA&#10;AADcAAAADwAAAGRycy9kb3ducmV2LnhtbERPyWrDMBC9B/oPYgq5JVJb6qROFFMKhRAoIcult8Ga&#10;2KbWyEiq7fx9VCjkNo+3zroYbSt68qFxrOFprkAQl840XGk4nz5nSxAhIhtsHZOGKwUoNg+TNebG&#10;DXyg/hgrkUI45KihjrHLpQxlTRbD3HXEibs4bzEm6CtpPA4p3LbyWalMWmw4NdTY0UdN5c/x12ow&#10;29fy0GeL88vi+0RqP+IXvu20nj6O7ysQkcZ4F/+7tybNVxn8PZ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Ea5sMAAADcAAAADwAAAAAAAAAAAAAAAACYAgAAZHJzL2Rv&#10;d25yZXYueG1sUEsFBgAAAAAEAAQA9QAAAIgDAAAAAA==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ITMS</w:t>
                        </w:r>
                      </w:p>
                    </w:txbxContent>
                  </v:textbox>
                </v:rect>
                <v:shape id="Straight Arrow Connector 80" o:spid="_x0000_s1055" type="#_x0000_t32" style="position:absolute;left:4766;top:29878;width:28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mEnMQAAADcAAAADwAAAGRycy9kb3ducmV2LnhtbERPTUvDQBC9C/6HZQq9mU092BK7LVoR&#10;pKeatoi3ITtmo9nZdHebxH/vCoXe5vE+Z7kebSt68qFxrGCW5SCIK6cbrhUc9q93CxAhImtsHZOC&#10;XwqwXt3eLLHQbuB36stYixTCoUAFJsaukDJUhiyGzHXEifty3mJM0NdSexxSuG3lfZ4/SIsNpwaD&#10;HW0MVT/l2Spo++1wOp6/T+Zl1+/LzcenefadUtPJ+PQIItIYr+KL+02n+fkc/p9JF8jV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yYScxAAAANwAAAAPAAAAAAAAAAAA&#10;AAAAAKECAABkcnMvZG93bnJldi54bWxQSwUGAAAAAAQABAD5AAAAkgMAAAAA&#10;" strokecolor="black [3213]">
                  <v:stroke endarrow="block"/>
                </v:shape>
                <v:shape id="Straight Arrow Connector 82" o:spid="_x0000_s1056" type="#_x0000_t32" style="position:absolute;left:4766;top:39239;width:28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YQ7sUAAADcAAAADwAAAGRycy9kb3ducmV2LnhtbESPQU/DMAyF70j8h8hI3FgKB4S6ZdMY&#10;QkKcWLcJcbMaryk0Tpdkbffv8QGJm633/N7nxWrynRoopjawgftZAYq4DrblxsB+93r3BCplZItd&#10;YDJwoQSr5fXVAksbRt7SUOVGSQinEg24nPtS61Q78phmoScW7RiixyxrbLSNOEq47/RDUTxqjy1L&#10;g8OeNo7qn+rsDXTD+3g6nL9P7uVj2FWbzy/3HHtjbm+m9RxUpin/m/+u36zgF0Irz8gEe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1YQ7sUAAADcAAAADwAAAAAAAAAA&#10;AAAAAAChAgAAZHJzL2Rvd25yZXYueG1sUEsFBgAAAAAEAAQA+QAAAJMDAAAAAA==&#10;" strokecolor="black [3213]">
                  <v:stroke endarrow="block"/>
                </v:shape>
                <v:shape id="Straight Arrow Connector 83" o:spid="_x0000_s1057" type="#_x0000_t32" style="position:absolute;left:4766;top:60841;width:28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q1dcQAAADcAAAADwAAAGRycy9kb3ducmV2LnhtbERPTUvDQBC9C/6HZQq9mU09SBu7LVoR&#10;pKeatoi3ITtmo9nZdHebxH/vCoXe5vE+Z7kebSt68qFxrGCW5SCIK6cbrhUc9q93cxAhImtsHZOC&#10;XwqwXt3eLLHQbuB36stYixTCoUAFJsaukDJUhiyGzHXEifty3mJM0NdSexxSuG3lfZ4/SIsNpwaD&#10;HW0MVT/l2Spo++1wOp6/T+Zl1+/LzcenefadUtPJ+PQIItIYr+KL+02n+fkC/p9JF8jV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GrV1xAAAANwAAAAPAAAAAAAAAAAA&#10;AAAAAKECAABkcnMvZG93bnJldi54bWxQSwUGAAAAAAQABAD5AAAAkgMAAAAA&#10;" strokecolor="black [3213]">
                  <v:stroke endarrow="block"/>
                </v:shape>
                <v:shape id="Straight Arrow Connector 97" o:spid="_x0000_s1058" type="#_x0000_t32" style="position:absolute;left:50131;top:13316;width:84;height:3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fQk8UAAADcAAAADwAAAGRycy9kb3ducmV2LnhtbESPQWvCQBCF70L/wzIFb7qJBWtTVylC&#10;q/ZmKmhvQ3ZMgtnZkF01/fedg+BthvfmvW/my9416kpdqD0bSMcJKOLC25pLA/ufz9EMVIjIFhvP&#10;ZOCPAiwXT4M5ZtbfeEfXPJZKQjhkaKCKsc20DkVFDsPYt8SinXznMMraldp2eJNw1+hJkky1w5ql&#10;ocKWVhUV5/ziDLzqwzqZFZtJ+vayP/6ucr/9/vLGDJ/7j3dQkfr4MN+vN1bwU8GXZ2QCv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fQk8UAAADcAAAADwAAAAAAAAAA&#10;AAAAAAChAgAAZHJzL2Rvd25yZXYueG1sUEsFBgAAAAAEAAQA+QAAAJMDAAAAAA==&#10;" strokecolor="black [3213]">
                  <v:stroke endarrow="block"/>
                </v:shape>
                <v:shape id="Straight Arrow Connector 103" o:spid="_x0000_s1059" type="#_x0000_t32" style="position:absolute;left:64533;top:82444;width:288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t1CMMAAADcAAAADwAAAGRycy9kb3ducmV2LnhtbERPTWvCQBC9F/wPywje6iYKrY2uIoG2&#10;sTej0PY2ZMckmJ0N2W2S/nu3UPA2j/c5m91oGtFT52rLCuJ5BIK4sLrmUsH59Pq4AuE8ssbGMin4&#10;JQe77eRhg4m2Ax+pz30pQgi7BBVU3reJlK6oyKCb25Y4cBfbGfQBdqXUHQ4h3DRyEUVP0mDNoaHC&#10;ltKKimv+YxQ8y8/3aFVki/hlef76TnN7+HizSs2m434NwtPo7+J/d6bD/DiGv2fCBXJ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7dQjDAAAA3AAAAA8AAAAAAAAAAAAA&#10;AAAAoQIAAGRycy9kb3ducmV2LnhtbFBLBQYAAAAABAAEAPkAAACRAwAAAAA=&#10;" strokecolor="black [3213]">
                  <v:stroke endarrow="block"/>
                </v:shape>
                <v:rect id="Rectangle 37" o:spid="_x0000_s1060" style="position:absolute;left:4766;top:9715;width:14318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sjbsIA&#10;AADcAAAADwAAAGRycy9kb3ducmV2LnhtbERPTWsCMRC9F/wPYQRvNasHaVejiKAWpAfdUvA2bMbN&#10;6mayJKm7/vumIPQ2j/c5i1VvG3EnH2rHCibjDARx6XTNlYKvYvv6BiJEZI2NY1LwoACr5eBlgbl2&#10;HR/pfoqVSCEcclRgYmxzKUNpyGIYu5Y4cRfnLcYEfSW1xy6F20ZOs2wmLdacGgy2tDFU3k4/VkFx&#10;jgffmM/usfve7t/N5Zq5WaHUaNiv5yAi9fFf/HR/6DR/MoW/Z9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CyNuwgAAANwAAAAPAAAAAAAAAAAAAAAAAJgCAABkcnMvZG93&#10;bnJldi54bWxQSwUGAAAAAAQABAD1AAAAhwMAAAAA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kontroly sekcie implementácie EŠIF</w:t>
                        </w:r>
                      </w:p>
                    </w:txbxContent>
                  </v:textbox>
                </v:rect>
                <v:shape id="Straight Arrow Connector 38" o:spid="_x0000_s1061" type="#_x0000_t32" style="position:absolute;left:19168;top:13316;width:50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VO5MIAAADcAAAADwAAAGRycy9kb3ducmV2LnhtbERPS4vCMBC+C/6HMII3TavgutUoi7C+&#10;bnYF9TY0s23ZZlKaqPXfG2HB23x8z5kvW1OJGzWutKwgHkYgiDOrS84VHH++B1MQziNrrCyTggc5&#10;WC66nTkm2t75QLfU5yKEsEtQQeF9nUjpsoIMuqGtiQP3axuDPsAml7rBewg3lRxF0UQaLDk0FFjT&#10;qqDsL70aBR/ytImm2XYUf46P58sqtbv92irV77VfMxCeWv8W/7u3OsyPx/B6Jlw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aVO5MIAAADcAAAADwAAAAAAAAAAAAAA&#10;AAChAgAAZHJzL2Rvd25yZXYueG1sUEsFBgAAAAAEAAQA+QAAAJADAAAAAA==&#10;" strokecolor="black [3213]">
                  <v:stroke endarrow="block"/>
                </v:shape>
                <v:rect id="Rectangle 40" o:spid="_x0000_s1062" style="position:absolute;left:47971;top:1795;width:14318;height:5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4egcMA&#10;AADcAAAADwAAAGRycy9kb3ducmV2LnhtbERPTWsCMRC9F/wPYYTeatZSpF2NIoK1UHqoK4K3YTNu&#10;VjeTJYnu+u8bQehtHu9zZoveNuJKPtSOFYxHGQji0umaKwW7Yv3yDiJEZI2NY1JwowCL+eBphrl2&#10;Hf/SdRsrkUI45KjAxNjmUobSkMUwci1x4o7OW4wJ+kpqj10Kt418zbKJtFhzajDY0spQed5erILi&#10;EL99Y3662+d+vfkwx1PmJoVSz8N+OQURqY//4of7S6f54ze4P5Mu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4egcMAAADcAAAADwAAAAAAAAAAAAAAAACYAgAAZHJzL2Rv&#10;d25yZXYueG1sUEsFBgAAAAAEAAQA9QAAAIgDAAAAAA==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legislatívno -  právny</w:t>
                        </w:r>
                      </w:p>
                    </w:txbxContent>
                  </v:textbox>
                </v:rect>
                <v:rect id="Rectangle 41" o:spid="_x0000_s1063" style="position:absolute;left:54451;top:8275;width:12961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K7GsMA&#10;AADcAAAADwAAAGRycy9kb3ducmV2LnhtbERPTWsCMRC9F/wPYYTeatZCpV2NIoK1UHqoK4K3YTNu&#10;VjeTJYnu+u8bQehtHu9zZoveNuJKPtSOFYxHGQji0umaKwW7Yv3yDiJEZI2NY1JwowCL+eBphrl2&#10;Hf/SdRsrkUI45KjAxNjmUobSkMUwci1x4o7OW4wJ+kpqj10Kt418zbKJtFhzajDY0spQed5erILi&#10;EL99Y3662+d+vfkwx1PmJoVSz8N+OQURqY//4of7S6f54ze4P5Mu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K7GsMAAADcAAAADwAAAAAAAAAAAAAAAACYAgAAZHJzL2Rv&#10;d25yZXYueG1sUEsFBgAAAAAEAAQA9QAAAIgDAAAAAA==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národných a veľkých projektov</w:t>
                        </w:r>
                      </w:p>
                    </w:txbxContent>
                  </v:textbox>
                </v:rect>
                <v:shape id="Straight Arrow Connector 42" o:spid="_x0000_s1064" type="#_x0000_t32" style="position:absolute;left:60931;top:14756;width:0;height:47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y32sMAAADcAAAADwAAAGRycy9kb3ducmV2LnhtbERPS2sCMRC+F/ofwhR606w9SNkaxQdC&#10;6aldW4q3YTNuVjeTNYm7239vBKG3+fieM1sMthEd+VA7VjAZZyCIS6drrhR877ajVxAhImtsHJOC&#10;PwqwmD8+zDDXrucv6opYiRTCIUcFJsY2lzKUhiyGsWuJE3dw3mJM0FdSe+xTuG3kS5ZNpcWaU4PB&#10;ltaGylNxsQqa7qM//1yOZ7P57HbF+ndvVr5V6vlpWL6BiDTEf/Hd/a7T/MkUbs+kC+T8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ct9rDAAAA3AAAAA8AAAAAAAAAAAAA&#10;AAAAoQIAAGRycy9kb3ducmV2LnhtbFBLBQYAAAAABAAEAPkAAACRAwAAAAA=&#10;" strokecolor="black [3213]">
                  <v:stroke endarrow="block"/>
                </v:shape>
                <v:shape id="Straight Arrow Connector 46" o:spid="_x0000_s1065" type="#_x0000_t32" style="position:absolute;left:48691;top:7555;width:0;height:57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5I58IAAADcAAAADwAAAGRycy9kb3ducmV2LnhtbERPS4vCMBC+C/6HMII3Tavgo2sUEXzt&#10;zSrs7m1oxrbYTEoTtfvvN8KCt/n4nrNYtaYSD2pcaVlBPIxAEGdWl5wruJy3gxkI55E1VpZJwS85&#10;WC27nQUm2j75RI/U5yKEsEtQQeF9nUjpsoIMuqGtiQN3tY1BH2CTS93gM4SbSo6iaCINlhwaCqxp&#10;U1B2S+9GwVR+7aNZdhjF8/Hl+2eT2uPnzirV77XrDxCeWv8W/7sPOsyPp/B6Jlwgl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p5I58IAAADcAAAADwAAAAAAAAAAAAAA&#10;AAChAgAAZHJzL2Rvd25yZXYueG1sUEsFBgAAAAAEAAQA+QAAAJADAAAAAA==&#10;" strokecolor="black [3213]">
                  <v:stroke endarrow="block"/>
                </v:shape>
                <v:rect id="Rectangle 67" o:spid="_x0000_s1066" style="position:absolute;left:52291;top:19475;width:10907;height:8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90sQA&#10;AADcAAAADwAAAGRycy9kb3ducmV2LnhtbESPS4vCQBCE7wv7H4YWvK0TlfWRdZRFEGRBxMfFW5Pp&#10;TYKZnpAZY/z39kHw1k1VV329WHWuUi01ofRsYDhIQBFn3pacGzifNl8zUCEiW6w8k4EHBVgtPz8W&#10;mFp/5wO1x5grCeGQooEixjrVOmQFOQwDXxOL9u8bh1HWJte2wbuEu0qPkmSiHZYsDQXWtC4oux5v&#10;zoDdfmeHdjI9j6eXEyX7Dnc4/zOm3+t+f0BF6uLb/LreWsEfCq08Ix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7vdLEAAAA3AAAAA8AAAAAAAAAAAAAAAAAmAIAAGRycy9k&#10;b3ducmV2LnhtbFBLBQYAAAAABAAEAPUAAACJAwAAAAA=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 prípravy nár. a veľkých projektov</w:t>
                        </w:r>
                      </w:p>
                    </w:txbxContent>
                  </v:textbox>
                </v:rect>
                <v:rect id="Rectangle 84" o:spid="_x0000_s1067" style="position:absolute;left:64532;top:19475;width:10372;height:88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7acQA&#10;AADcAAAADwAAAGRycy9kb3ducmV2LnhtbESPS4vCQBCE74L/YWjBm05W8bHRUZaFBRFEfFz21mTa&#10;JGymJ2RmY/z39kHw1k1VV3293nauUi01ofRs4GOcgCLOvC05N3C9/IyWoEJEtlh5JgMPCrDd9Htr&#10;TK2/84nac8yVhHBI0UARY51qHbKCHIaxr4lFu/nGYZS1ybVt8C7hrtKTJJlrhyVLQ4E1fReU/Z3/&#10;nQG7m2Wndr64The/F0qOHR7wc2/McNB9rUBF6uLb/LreWcGfCL48IxPoz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he2nEAAAA3AAAAA8AAAAAAAAAAAAAAAAAmAIAAGRycy9k&#10;b3ducmV2LnhtbFBLBQYAAAAABAAEAPUAAACJAwAAAAA=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 implementácie nár. a veľkých projektov</w:t>
                        </w:r>
                      </w:p>
                    </w:txbxContent>
                  </v:textbox>
                </v:rect>
                <v:rect id="Rectangle 44" o:spid="_x0000_s1068" style="position:absolute;left:7647;top:67322;width:19358;height:57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3e8sIA&#10;AADcAAAADwAAAGRycy9kb3ducmV2LnhtbERPS2vCQBC+C/0PyxS86caIr+gaSkEIBSk+Lt6G7JiE&#10;ZmdDdpvEf98VhN7m43vOLh1MLTpqXWVZwWwagSDOra64UHC9HCZrEM4ja6wtk4IHOUj3b6MdJtr2&#10;fKLu7AsRQtglqKD0vkmkdHlJBt3UNsSBu9vWoA+wLaRusQ/hppZxFC2lwYpDQ4kNfZaU/5x/jQKd&#10;LfJTt1xd56vbhaLvAY+4+VJq/D58bEF4Gvy/+OXOdJgfz+D5TLh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rd7ywgAAANwAAAAPAAAAAAAAAAAAAAAAAJgCAABkcnMvZG93&#10;bnJldi54bWxQSwUGAAAAAAQABAD1AAAAhwMAAAAA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koordinácie auditov a certifikačných overovaní</w:t>
                        </w:r>
                      </w:p>
                    </w:txbxContent>
                  </v:textbox>
                </v:rect>
                <v:shape id="Straight Arrow Connector 47" o:spid="_x0000_s1069" type="#_x0000_t32" style="position:absolute;left:4766;top:70922;width:28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t7ZMMAAADcAAAADwAAAGRycy9kb3ducmV2LnhtbERPTUvEMBC9C/6HMII3m9qDLHWzZa0I&#10;4sntroi3oZltqs2km2Tb+u+NIHibx/ucdbXYQUzkQ+9YwW2WgyBune65U3DYP92sQISIrHFwTAq+&#10;KUC1ubxYY6ndzDuamtiJFMKhRAUmxrGUMrSGLIbMjcSJOzpvMSboO6k9zincDrLI8ztpsefUYHCk&#10;2lD71ZytgmF6mU9v58+TeXyd9k39/mEe/KjU9dWyvQcRaYn/4j/3s07ziwJ+n0kX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0Le2TDAAAA3AAAAA8AAAAAAAAAAAAA&#10;AAAAoQIAAGRycy9kb3ducmV2LnhtbFBLBQYAAAAABAAEAPkAAACRAwAAAAA=&#10;" strokecolor="black [3213]">
                  <v:stroke endarrow="block"/>
                </v:shape>
                <w10:anchorlock/>
              </v:group>
            </w:pict>
          </mc:Fallback>
        </mc:AlternateContent>
      </w:r>
    </w:p>
    <w:p w:rsidR="00A800F7" w:rsidRPr="0004217B" w:rsidRDefault="00A800F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04217B">
        <w:lastRenderedPageBreak/>
        <w:t xml:space="preserve">Zavedenie jednotných optimálnych organizačných štruktúr bolo navrhnuté z dôvodu eliminácie organizačných zmien na úrovni jednotlivých subjektov  implementujúcich </w:t>
      </w:r>
      <w:r w:rsidR="001E1E29">
        <w:t>EŠIF</w:t>
      </w:r>
      <w:r w:rsidRPr="0004217B">
        <w:t xml:space="preserve"> (napr. vytvorenie prehľadného systému optimálnych organizačných štruktúr s možnosťou porovnávania subjektov navzájom, a pod.). </w:t>
      </w:r>
      <w:r w:rsidR="00DF3937" w:rsidRPr="0004217B">
        <w:t>Cieľom j</w:t>
      </w:r>
      <w:r w:rsidRPr="0004217B">
        <w:t>ednotn</w:t>
      </w:r>
      <w:r w:rsidR="00DF3937" w:rsidRPr="0004217B">
        <w:t>ých</w:t>
      </w:r>
      <w:r w:rsidRPr="0004217B">
        <w:t xml:space="preserve"> organizačn</w:t>
      </w:r>
      <w:r w:rsidR="00DF3937" w:rsidRPr="0004217B">
        <w:t>ých</w:t>
      </w:r>
      <w:r w:rsidRPr="0004217B">
        <w:t xml:space="preserve"> štruktúr </w:t>
      </w:r>
      <w:r w:rsidR="00DF3937" w:rsidRPr="0004217B">
        <w:t>je</w:t>
      </w:r>
      <w:r w:rsidRPr="0004217B">
        <w:t xml:space="preserve"> </w:t>
      </w:r>
      <w:r w:rsidR="003D5CA3">
        <w:t>zabrániť</w:t>
      </w:r>
      <w:r w:rsidRPr="0004217B">
        <w:t xml:space="preserve"> umelému a neopodstatnenému rušeniu a vytváraniu odborov a oddelení v subjektoch. </w:t>
      </w:r>
    </w:p>
    <w:p w:rsidR="00A800F7" w:rsidRPr="0004217B" w:rsidRDefault="00A800F7" w:rsidP="0004217B">
      <w:pPr>
        <w:pStyle w:val="Zkladntext"/>
        <w:spacing w:before="120"/>
        <w:ind w:left="426"/>
        <w:jc w:val="both"/>
      </w:pPr>
      <w:r w:rsidRPr="0004217B">
        <w:t xml:space="preserve">Prehľad </w:t>
      </w:r>
      <w:r w:rsidR="009E6D04">
        <w:t xml:space="preserve">predpokladaných </w:t>
      </w:r>
      <w:r w:rsidRPr="0004217B">
        <w:t>pozitívnych dopadov realizácie návrhu štandardizovanej organizačnej štruktúry:</w:t>
      </w:r>
    </w:p>
    <w:p w:rsidR="00A800F7" w:rsidRPr="0004217B" w:rsidRDefault="00A800F7" w:rsidP="006A319F">
      <w:pPr>
        <w:pStyle w:val="Zoznamsodrkami"/>
        <w:numPr>
          <w:ilvl w:val="0"/>
          <w:numId w:val="17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04217B">
        <w:rPr>
          <w:sz w:val="24"/>
          <w:szCs w:val="24"/>
          <w:lang w:val="sk-SK"/>
        </w:rPr>
        <w:t>stabilizácia organizačných štruktúr,</w:t>
      </w:r>
    </w:p>
    <w:p w:rsidR="00A800F7" w:rsidRPr="0004217B" w:rsidRDefault="00A800F7" w:rsidP="006A319F">
      <w:pPr>
        <w:pStyle w:val="Zoznamsodrkami"/>
        <w:numPr>
          <w:ilvl w:val="0"/>
          <w:numId w:val="17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04217B">
        <w:rPr>
          <w:sz w:val="24"/>
          <w:szCs w:val="24"/>
          <w:lang w:val="sk-SK"/>
        </w:rPr>
        <w:t>eliminácia častých organizačných zmien na úrovni subjektov v dôsledku politických vplyvov,</w:t>
      </w:r>
    </w:p>
    <w:p w:rsidR="00A800F7" w:rsidRPr="0004217B" w:rsidRDefault="00A800F7" w:rsidP="006A319F">
      <w:pPr>
        <w:pStyle w:val="Zoznamsodrkami"/>
        <w:numPr>
          <w:ilvl w:val="0"/>
          <w:numId w:val="17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04217B">
        <w:rPr>
          <w:sz w:val="24"/>
          <w:szCs w:val="24"/>
          <w:lang w:val="sk-SK"/>
        </w:rPr>
        <w:t>zníženie fluktuácie</w:t>
      </w:r>
      <w:r w:rsidR="00B64F92" w:rsidRPr="0004217B">
        <w:rPr>
          <w:sz w:val="24"/>
          <w:szCs w:val="24"/>
          <w:lang w:val="sk-SK"/>
        </w:rPr>
        <w:t xml:space="preserve"> administratívnych kapacít</w:t>
      </w:r>
      <w:r w:rsidRPr="0004217B">
        <w:rPr>
          <w:sz w:val="24"/>
          <w:szCs w:val="24"/>
          <w:lang w:val="sk-SK"/>
        </w:rPr>
        <w:t>,</w:t>
      </w:r>
    </w:p>
    <w:p w:rsidR="00A800F7" w:rsidRPr="0004217B" w:rsidRDefault="00A800F7" w:rsidP="006A319F">
      <w:pPr>
        <w:pStyle w:val="Zoznamsodrkami"/>
        <w:numPr>
          <w:ilvl w:val="0"/>
          <w:numId w:val="17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04217B">
        <w:rPr>
          <w:sz w:val="24"/>
          <w:szCs w:val="24"/>
          <w:lang w:val="sk-SK"/>
        </w:rPr>
        <w:t>zefektívnenie  implementácie fondov EŠIF.</w:t>
      </w:r>
    </w:p>
    <w:p w:rsidR="00126F5B" w:rsidRDefault="00A51F4A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>
        <w:t xml:space="preserve">V rámci organizačnej štruktúry </w:t>
      </w:r>
      <w:r w:rsidR="005A3E73">
        <w:t>RO/SO sa odporúča vytv</w:t>
      </w:r>
      <w:r>
        <w:t xml:space="preserve">oriť </w:t>
      </w:r>
      <w:r w:rsidR="005A3E73">
        <w:t>pracovné pozície</w:t>
      </w:r>
      <w:r w:rsidR="00120F25">
        <w:rPr>
          <w:rStyle w:val="Odkaznapoznmkupodiarou"/>
        </w:rPr>
        <w:footnoteReference w:id="4"/>
      </w:r>
      <w:r w:rsidR="005A3E73">
        <w:t xml:space="preserve"> v stálej štátnej službe. </w:t>
      </w:r>
      <w:r w:rsidR="00126F5B">
        <w:t xml:space="preserve">  </w:t>
      </w:r>
    </w:p>
    <w:p w:rsidR="00A800F7" w:rsidRDefault="00216562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>
        <w:t>Š</w:t>
      </w:r>
      <w:r w:rsidR="00A800F7" w:rsidRPr="0004217B">
        <w:t xml:space="preserve">tandardizovanú organizačnú štruktúru nie je možné plošne uplatniť z dôvodu </w:t>
      </w:r>
      <w:r w:rsidR="00AA7EDA" w:rsidRPr="0004217B">
        <w:t>doterajšej implementačnej praxe riadiacich orgánov v</w:t>
      </w:r>
      <w:r w:rsidR="00B64F92" w:rsidRPr="0004217B">
        <w:t> programovom období</w:t>
      </w:r>
      <w:r w:rsidR="00AA7EDA" w:rsidRPr="0004217B">
        <w:t xml:space="preserve"> 2007 – 2013. </w:t>
      </w:r>
      <w:r w:rsidR="00A800F7" w:rsidRPr="0004217B">
        <w:t xml:space="preserve">Štandardizovaná organizačná štruktúra </w:t>
      </w:r>
      <w:r w:rsidR="0001610E" w:rsidRPr="0004217B">
        <w:t>má</w:t>
      </w:r>
      <w:r w:rsidR="00A800F7" w:rsidRPr="0004217B">
        <w:t xml:space="preserve"> preto iba odporúčací charakter. RO/SO si budú môcť vytvoriť vlastnú organizačnú štruktúru prispôsobenú svojim špecifickým potrebám</w:t>
      </w:r>
      <w:r w:rsidR="00330894">
        <w:t xml:space="preserve"> v súlade s </w:t>
      </w:r>
      <w:r w:rsidR="00EF179A">
        <w:t>podmienkami</w:t>
      </w:r>
      <w:r w:rsidR="00330894">
        <w:t xml:space="preserve"> </w:t>
      </w:r>
      <w:r w:rsidR="00EF179A">
        <w:t>uvádzanými</w:t>
      </w:r>
      <w:r w:rsidR="00330894">
        <w:t xml:space="preserve"> v odsek</w:t>
      </w:r>
      <w:r w:rsidR="00D625BE">
        <w:t>och</w:t>
      </w:r>
      <w:r w:rsidR="00330894">
        <w:t xml:space="preserve"> nižšie</w:t>
      </w:r>
      <w:r w:rsidR="00A800F7" w:rsidRPr="0004217B">
        <w:t>.</w:t>
      </w:r>
    </w:p>
    <w:p w:rsidR="00D625BE" w:rsidRPr="006D28BF" w:rsidRDefault="00D625BE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6D28BF">
        <w:t>RO/SO je povinný zaslať CKO</w:t>
      </w:r>
      <w:r w:rsidR="00BC5BBC" w:rsidRPr="006D28BF">
        <w:rPr>
          <w:rStyle w:val="Odkaznapoznmkupodiarou"/>
        </w:rPr>
        <w:footnoteReference w:id="5"/>
      </w:r>
      <w:r w:rsidRPr="006D28BF">
        <w:t xml:space="preserve"> </w:t>
      </w:r>
      <w:r w:rsidR="005F71A3" w:rsidRPr="006D28BF">
        <w:t xml:space="preserve">každú </w:t>
      </w:r>
      <w:r w:rsidRPr="006D28BF">
        <w:t>organizačnú štruktúru útvaru zodpovedn</w:t>
      </w:r>
      <w:r w:rsidR="000A1461" w:rsidRPr="006D28BF">
        <w:t>ého</w:t>
      </w:r>
      <w:r w:rsidRPr="006D28BF">
        <w:t xml:space="preserve"> za implementáciu E</w:t>
      </w:r>
      <w:r w:rsidR="008A352D" w:rsidRPr="006D28BF">
        <w:t>Š</w:t>
      </w:r>
      <w:r w:rsidRPr="006D28BF">
        <w:t>IF</w:t>
      </w:r>
      <w:r w:rsidR="007C213C" w:rsidRPr="006D28BF">
        <w:t xml:space="preserve"> platnú pre programové obdobie 2014</w:t>
      </w:r>
      <w:r w:rsidR="008A352D" w:rsidRPr="006D28BF">
        <w:t xml:space="preserve"> </w:t>
      </w:r>
      <w:r w:rsidR="007C213C" w:rsidRPr="006D28BF">
        <w:t>-</w:t>
      </w:r>
      <w:r w:rsidR="008A352D" w:rsidRPr="006D28BF">
        <w:t xml:space="preserve"> </w:t>
      </w:r>
      <w:r w:rsidR="007C213C" w:rsidRPr="006D28BF">
        <w:t xml:space="preserve">2020 </w:t>
      </w:r>
      <w:r w:rsidR="000A1461" w:rsidRPr="006D28BF">
        <w:t xml:space="preserve">(v ďalšom len „útvar“) </w:t>
      </w:r>
      <w:r w:rsidR="007C213C" w:rsidRPr="006D28BF">
        <w:t xml:space="preserve">v lehote </w:t>
      </w:r>
      <w:r w:rsidR="005F71A3" w:rsidRPr="006D28BF">
        <w:t xml:space="preserve">30 dní </w:t>
      </w:r>
      <w:r w:rsidR="007C213C" w:rsidRPr="006D28BF">
        <w:t xml:space="preserve">od nadobudnutia účinnosti </w:t>
      </w:r>
      <w:r w:rsidR="005F71A3" w:rsidRPr="006D28BF">
        <w:t>organizačnej štruktúry</w:t>
      </w:r>
      <w:r w:rsidR="008D2882" w:rsidRPr="006D28BF">
        <w:t>. P</w:t>
      </w:r>
      <w:r w:rsidR="005F71A3" w:rsidRPr="006D28BF">
        <w:t xml:space="preserve">rvýkrát </w:t>
      </w:r>
      <w:r w:rsidR="008D2882" w:rsidRPr="006D28BF">
        <w:t xml:space="preserve">RO/SO zašle platnú organizačnú štruktúru útvaru do </w:t>
      </w:r>
      <w:r w:rsidR="005F71A3" w:rsidRPr="006D28BF">
        <w:t xml:space="preserve">15 dní od nadobudnutia účinnosti </w:t>
      </w:r>
      <w:r w:rsidR="007C213C" w:rsidRPr="006D28BF">
        <w:t xml:space="preserve">tohto metodického pokynu. </w:t>
      </w:r>
      <w:r w:rsidR="000A1461" w:rsidRPr="006D28BF">
        <w:t xml:space="preserve">Súčasťou informácie o organizačnej štruktúre bude </w:t>
      </w:r>
      <w:proofErr w:type="spellStart"/>
      <w:r w:rsidR="007C213C" w:rsidRPr="006D28BF">
        <w:t>organigram</w:t>
      </w:r>
      <w:proofErr w:type="spellEnd"/>
      <w:r w:rsidR="007C213C" w:rsidRPr="006D28BF">
        <w:t xml:space="preserve"> (grafické znázornenie organizačnej štruktúry)</w:t>
      </w:r>
      <w:r w:rsidR="000A1461" w:rsidRPr="006D28BF">
        <w:t xml:space="preserve"> útvaru, jeho začlenenie v organizačnej štruktúre organizácie, pod ktorej pôsobnosť spadá, </w:t>
      </w:r>
      <w:r w:rsidR="007C213C" w:rsidRPr="006D28BF">
        <w:t xml:space="preserve">stručný popis činností jednotlivých odborov a oddelení </w:t>
      </w:r>
      <w:r w:rsidR="000A1461" w:rsidRPr="006D28BF">
        <w:t xml:space="preserve">útvaru </w:t>
      </w:r>
      <w:r w:rsidR="007C213C" w:rsidRPr="006D28BF">
        <w:t>a</w:t>
      </w:r>
      <w:r w:rsidR="000A1461" w:rsidRPr="006D28BF">
        <w:t xml:space="preserve">ko aj </w:t>
      </w:r>
      <w:r w:rsidR="007C213C" w:rsidRPr="006D28BF">
        <w:t>počet pracovných pozícií</w:t>
      </w:r>
      <w:r w:rsidR="00E322B6">
        <w:rPr>
          <w:rStyle w:val="Odkaznapoznmkupodiarou"/>
        </w:rPr>
        <w:footnoteReference w:id="6"/>
      </w:r>
      <w:r w:rsidR="007C213C" w:rsidRPr="006D28BF">
        <w:t xml:space="preserve"> na jednotlivých odboroch a oddeleniach vrátane počtu vedúcich zamestnancov. </w:t>
      </w:r>
    </w:p>
    <w:p w:rsidR="005F58E7" w:rsidRPr="006D28BF" w:rsidRDefault="005F58E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6D28BF">
        <w:t xml:space="preserve">RO/SO je povinný </w:t>
      </w:r>
      <w:r w:rsidR="00AE6584" w:rsidRPr="006D28BF">
        <w:t>zaslať návrh</w:t>
      </w:r>
      <w:r w:rsidRPr="006D28BF">
        <w:t xml:space="preserve"> </w:t>
      </w:r>
      <w:r w:rsidR="00AE6584" w:rsidRPr="006D28BF">
        <w:t xml:space="preserve">takej </w:t>
      </w:r>
      <w:r w:rsidRPr="006D28BF">
        <w:t>zmeny organizačnej štruktúry</w:t>
      </w:r>
      <w:r w:rsidR="000A1461" w:rsidRPr="006D28BF">
        <w:t xml:space="preserve"> útvaru</w:t>
      </w:r>
      <w:r w:rsidR="00AE6584" w:rsidRPr="006D28BF">
        <w:t xml:space="preserve">, ktorá bude mať za následok </w:t>
      </w:r>
      <w:r w:rsidR="005F71A3" w:rsidRPr="006D28BF">
        <w:t>zníženi</w:t>
      </w:r>
      <w:r w:rsidR="00AE6584" w:rsidRPr="006D28BF">
        <w:t>e</w:t>
      </w:r>
      <w:r w:rsidR="005F71A3" w:rsidRPr="006D28BF">
        <w:t xml:space="preserve"> počtu </w:t>
      </w:r>
      <w:r w:rsidR="00891116">
        <w:t>pracovných pozícií</w:t>
      </w:r>
      <w:r w:rsidR="00120F25">
        <w:rPr>
          <w:rStyle w:val="Odkaznapoznmkupodiarou"/>
        </w:rPr>
        <w:footnoteReference w:id="7"/>
      </w:r>
      <w:r w:rsidR="005F71A3" w:rsidRPr="006D28BF">
        <w:t>,</w:t>
      </w:r>
      <w:r w:rsidR="000A1461" w:rsidRPr="006D28BF">
        <w:t xml:space="preserve"> </w:t>
      </w:r>
      <w:r w:rsidR="000B326D" w:rsidRPr="006D28BF">
        <w:t xml:space="preserve">na posúdenie predsedovi Národného monitorovacieho výboru pre Partnerskú dohodu </w:t>
      </w:r>
      <w:r w:rsidR="000742FE" w:rsidRPr="006D28BF">
        <w:t xml:space="preserve">najneskôr </w:t>
      </w:r>
      <w:r w:rsidRPr="006D28BF">
        <w:t xml:space="preserve">v lehote </w:t>
      </w:r>
      <w:r w:rsidR="005F71A3" w:rsidRPr="006D28BF">
        <w:t xml:space="preserve">30 kalendárnych dní </w:t>
      </w:r>
      <w:r w:rsidRPr="006D28BF">
        <w:t xml:space="preserve"> pred plánovaným termínom jej účinnosti. </w:t>
      </w:r>
      <w:r w:rsidR="007C213C" w:rsidRPr="006D28BF">
        <w:t>Návrh zmeny bude obsahovať stručné o</w:t>
      </w:r>
      <w:r w:rsidR="00AE6584" w:rsidRPr="006D28BF">
        <w:t xml:space="preserve">dôvodnenie potreby zmeny ako aj počet </w:t>
      </w:r>
      <w:r w:rsidR="00105305" w:rsidRPr="006D28BF">
        <w:t>a</w:t>
      </w:r>
      <w:r w:rsidR="008D2882" w:rsidRPr="006D28BF">
        <w:t> štandardizované pozície</w:t>
      </w:r>
      <w:r w:rsidR="00105305" w:rsidRPr="006D28BF">
        <w:t xml:space="preserve"> </w:t>
      </w:r>
      <w:r w:rsidR="00AE6584" w:rsidRPr="006D28BF">
        <w:t xml:space="preserve">zamýšľaných zrušených pracovných miest. </w:t>
      </w:r>
      <w:r w:rsidR="000B326D" w:rsidRPr="006D28BF">
        <w:t>Predseda NMV</w:t>
      </w:r>
      <w:r w:rsidRPr="006D28BF">
        <w:t xml:space="preserve"> posúdi predmetný</w:t>
      </w:r>
      <w:r w:rsidR="00D92523" w:rsidRPr="006D28BF">
        <w:t xml:space="preserve"> </w:t>
      </w:r>
      <w:r w:rsidRPr="006D28BF">
        <w:t xml:space="preserve">návrh v lehote </w:t>
      </w:r>
      <w:r w:rsidR="00891116">
        <w:t>10</w:t>
      </w:r>
      <w:r w:rsidR="005F71A3" w:rsidRPr="006D28BF">
        <w:t xml:space="preserve"> kalendárnych dní </w:t>
      </w:r>
      <w:r w:rsidR="00891127" w:rsidRPr="006D28BF">
        <w:t xml:space="preserve">odo dňa doručenia návrhu zmeny a to na základe stanoviska </w:t>
      </w:r>
      <w:r w:rsidR="00CD19F6" w:rsidRPr="006D28BF">
        <w:t>sekcie C</w:t>
      </w:r>
      <w:r w:rsidR="00891127" w:rsidRPr="006D28BF">
        <w:t>KO a odboru pre štátnu službu ÚV SR</w:t>
      </w:r>
      <w:r w:rsidR="00891116">
        <w:t>, pričom útvary komunikujú s predkladateľom predmetného návrhu</w:t>
      </w:r>
      <w:r w:rsidR="00304B68" w:rsidRPr="006D28BF">
        <w:t>.</w:t>
      </w:r>
      <w:r w:rsidR="00891127" w:rsidRPr="006D28BF">
        <w:t xml:space="preserve"> </w:t>
      </w:r>
      <w:r w:rsidRPr="006D28BF">
        <w:t xml:space="preserve">RO/SO je oprávnený pristúpiť k schváleniu zmeny organizačnej štruktúry iba za predpokladu súhlasného stanoviska zo strany </w:t>
      </w:r>
      <w:r w:rsidR="000B326D" w:rsidRPr="006D28BF">
        <w:t xml:space="preserve">predsedu NMV. </w:t>
      </w:r>
    </w:p>
    <w:p w:rsidR="006272A0" w:rsidRPr="00502866" w:rsidRDefault="007D07A0" w:rsidP="00C01C54">
      <w:pPr>
        <w:pStyle w:val="MPCKO1"/>
        <w:ind w:left="284" w:hanging="284"/>
        <w:jc w:val="both"/>
      </w:pPr>
      <w:bookmarkStart w:id="23" w:name="_Toc407542695"/>
      <w:bookmarkStart w:id="24" w:name="_Toc407549062"/>
      <w:bookmarkStart w:id="25" w:name="_Toc407549136"/>
      <w:bookmarkStart w:id="26" w:name="_Toc407556627"/>
      <w:bookmarkStart w:id="27" w:name="_Toc407557034"/>
      <w:bookmarkStart w:id="28" w:name="_Toc407542696"/>
      <w:bookmarkStart w:id="29" w:name="_Toc407549063"/>
      <w:bookmarkStart w:id="30" w:name="_Toc407549137"/>
      <w:bookmarkStart w:id="31" w:name="_Toc407556628"/>
      <w:bookmarkStart w:id="32" w:name="_Toc407557035"/>
      <w:bookmarkStart w:id="33" w:name="_Toc407542697"/>
      <w:bookmarkStart w:id="34" w:name="_Toc407549064"/>
      <w:bookmarkStart w:id="35" w:name="_Toc407549138"/>
      <w:bookmarkStart w:id="36" w:name="_Toc407556629"/>
      <w:bookmarkStart w:id="37" w:name="_Toc407557036"/>
      <w:bookmarkStart w:id="38" w:name="_Toc407542698"/>
      <w:bookmarkStart w:id="39" w:name="_Toc407549065"/>
      <w:bookmarkStart w:id="40" w:name="_Toc407549139"/>
      <w:bookmarkStart w:id="41" w:name="_Toc407556630"/>
      <w:bookmarkStart w:id="42" w:name="_Toc407557037"/>
      <w:bookmarkStart w:id="43" w:name="_Toc407542699"/>
      <w:bookmarkStart w:id="44" w:name="_Toc407549066"/>
      <w:bookmarkStart w:id="45" w:name="_Toc407549140"/>
      <w:bookmarkStart w:id="46" w:name="_Toc407556631"/>
      <w:bookmarkStart w:id="47" w:name="_Toc407557038"/>
      <w:bookmarkStart w:id="48" w:name="_Toc424627614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Pr="00502866">
        <w:lastRenderedPageBreak/>
        <w:t>Š</w:t>
      </w:r>
      <w:r w:rsidR="00241966" w:rsidRPr="00502866">
        <w:t>tandardizovan</w:t>
      </w:r>
      <w:r w:rsidRPr="00502866">
        <w:t>é</w:t>
      </w:r>
      <w:r w:rsidR="00241966" w:rsidRPr="00502866">
        <w:t xml:space="preserve"> pozíci</w:t>
      </w:r>
      <w:r w:rsidRPr="00502866">
        <w:t>e</w:t>
      </w:r>
      <w:r w:rsidR="00FF15B5" w:rsidRPr="00502866">
        <w:t xml:space="preserve"> subjektov zapojených </w:t>
      </w:r>
      <w:r w:rsidR="00241966" w:rsidRPr="00502866">
        <w:t>do implementácie EŠIF</w:t>
      </w:r>
      <w:bookmarkEnd w:id="48"/>
    </w:p>
    <w:p w:rsidR="00241966" w:rsidRPr="00F041F1" w:rsidRDefault="007D07A0" w:rsidP="006A319F">
      <w:pPr>
        <w:pStyle w:val="Zkladntext"/>
        <w:numPr>
          <w:ilvl w:val="0"/>
          <w:numId w:val="18"/>
        </w:numPr>
        <w:spacing w:before="120"/>
        <w:ind w:left="426" w:hanging="426"/>
        <w:jc w:val="both"/>
      </w:pPr>
      <w:r w:rsidRPr="00536549">
        <w:t>Š</w:t>
      </w:r>
      <w:r w:rsidR="00241966" w:rsidRPr="00536549">
        <w:t>tandardizované pozície a kvalifikačné predpoklady pre štandardizované pozície zohľadňujú a bližšie špecifikujú požiadavky a potreby RO/SO v súvislosti s obsadzovaním štátnozamestnaneckých miest zamestnancov v štátnej službe, resp. pracovných miest zamestnancov vo verejnej službe a vykonávaním činností.</w:t>
      </w:r>
      <w:r w:rsidR="00326454">
        <w:t xml:space="preserve"> </w:t>
      </w:r>
    </w:p>
    <w:p w:rsidR="00241966" w:rsidRPr="00536549" w:rsidRDefault="00DF3937" w:rsidP="006A319F">
      <w:pPr>
        <w:pStyle w:val="Odsekzoznamu"/>
        <w:numPr>
          <w:ilvl w:val="0"/>
          <w:numId w:val="18"/>
        </w:numPr>
        <w:spacing w:before="120" w:after="120"/>
        <w:ind w:left="426" w:hanging="426"/>
        <w:jc w:val="both"/>
      </w:pPr>
      <w:r w:rsidRPr="00536549">
        <w:t>Cieľom š</w:t>
      </w:r>
      <w:r w:rsidR="00241966" w:rsidRPr="00536549">
        <w:t>tandardizáci</w:t>
      </w:r>
      <w:r w:rsidRPr="00536549">
        <w:t>e</w:t>
      </w:r>
      <w:r w:rsidR="00241966" w:rsidRPr="00536549">
        <w:t xml:space="preserve"> pracovných pozícií na úrovni subjektov zodpovedných za implementáciu EŠIF </w:t>
      </w:r>
      <w:r w:rsidRPr="00536549">
        <w:t xml:space="preserve">je </w:t>
      </w:r>
      <w:r w:rsidR="00241966" w:rsidRPr="00536549">
        <w:t>elimin</w:t>
      </w:r>
      <w:r w:rsidRPr="00536549">
        <w:t>ovať</w:t>
      </w:r>
      <w:r w:rsidR="00241966" w:rsidRPr="00536549">
        <w:t xml:space="preserve"> duplic</w:t>
      </w:r>
      <w:r w:rsidRPr="00536549">
        <w:t>ity</w:t>
      </w:r>
      <w:r w:rsidR="00241966" w:rsidRPr="00536549">
        <w:t xml:space="preserve"> v procesoch implementácie a neprehľadnos</w:t>
      </w:r>
      <w:r w:rsidRPr="00536549">
        <w:t>ť</w:t>
      </w:r>
      <w:r w:rsidR="00241966" w:rsidRPr="00536549">
        <w:t xml:space="preserve"> vykonávaných činností. </w:t>
      </w:r>
    </w:p>
    <w:p w:rsidR="00241966" w:rsidRPr="00536549" w:rsidRDefault="00241966" w:rsidP="006A319F">
      <w:pPr>
        <w:pStyle w:val="Zkladntext"/>
        <w:numPr>
          <w:ilvl w:val="0"/>
          <w:numId w:val="18"/>
        </w:numPr>
        <w:spacing w:before="120"/>
        <w:ind w:left="426" w:hanging="426"/>
        <w:jc w:val="both"/>
      </w:pPr>
      <w:r w:rsidRPr="00536549">
        <w:t>Vychádzajúc z navrhovanej organizačnej štruktúry je možné nastaviť nasledujúce štandardizované pozície pre jednotlivé subjekty zodpovedné za implementáciu EŠIF, t.j. RO/SO, v rámci jednotlivých útvarov</w:t>
      </w:r>
      <w:r w:rsidR="00F23F46">
        <w:rPr>
          <w:rStyle w:val="Odkaznapoznmkupodiarou"/>
        </w:rPr>
        <w:footnoteReference w:id="8"/>
      </w:r>
      <w:r w:rsidRPr="00536549">
        <w:t>:</w:t>
      </w:r>
    </w:p>
    <w:p w:rsidR="00241966" w:rsidRPr="00536549" w:rsidRDefault="00241966" w:rsidP="00C01C54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riadenia operačného programu: 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programovania a metodiky – </w:t>
      </w:r>
      <w:r w:rsidRPr="00536549">
        <w:rPr>
          <w:i/>
          <w:sz w:val="24"/>
          <w:szCs w:val="24"/>
          <w:lang w:val="sk-SK"/>
        </w:rPr>
        <w:t>manažér programovania</w:t>
      </w:r>
      <w:r w:rsidRPr="00536549">
        <w:rPr>
          <w:sz w:val="24"/>
          <w:szCs w:val="24"/>
          <w:lang w:val="sk-SK"/>
        </w:rPr>
        <w:t>,</w:t>
      </w:r>
      <w:r w:rsidRPr="00536549">
        <w:rPr>
          <w:i/>
          <w:sz w:val="24"/>
          <w:szCs w:val="24"/>
          <w:lang w:val="sk-SK"/>
        </w:rPr>
        <w:t xml:space="preserve"> manažér pre metodiku, sektorový/rezortný expert</w:t>
      </w:r>
      <w:r w:rsidR="003D5CA3">
        <w:rPr>
          <w:i/>
          <w:sz w:val="24"/>
          <w:szCs w:val="24"/>
          <w:lang w:val="sk-SK"/>
        </w:rPr>
        <w:t>,</w:t>
      </w:r>
      <w:r w:rsidRPr="00536549">
        <w:rPr>
          <w:sz w:val="24"/>
          <w:szCs w:val="24"/>
          <w:lang w:val="sk-SK"/>
        </w:rPr>
        <w:t xml:space="preserve"> 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monitorovania OP, hodnotenia OP a informovania a </w:t>
      </w:r>
      <w:r w:rsidR="007A1D8E" w:rsidRPr="00536549">
        <w:rPr>
          <w:sz w:val="24"/>
          <w:szCs w:val="24"/>
          <w:lang w:val="sk-SK"/>
        </w:rPr>
        <w:t>komunikácie</w:t>
      </w:r>
      <w:r w:rsidRPr="00536549">
        <w:rPr>
          <w:sz w:val="24"/>
          <w:szCs w:val="24"/>
          <w:lang w:val="sk-SK"/>
        </w:rPr>
        <w:t xml:space="preserve"> - </w:t>
      </w:r>
      <w:r w:rsidRPr="00536549">
        <w:rPr>
          <w:i/>
          <w:sz w:val="24"/>
          <w:szCs w:val="24"/>
          <w:lang w:val="sk-SK"/>
        </w:rPr>
        <w:t xml:space="preserve">manažér monitorovania OP, manažér hodnotenia OP, manažér </w:t>
      </w:r>
      <w:r w:rsidR="00CB2074" w:rsidRPr="00536549">
        <w:rPr>
          <w:i/>
          <w:sz w:val="24"/>
          <w:szCs w:val="24"/>
          <w:lang w:val="sk-SK"/>
        </w:rPr>
        <w:t xml:space="preserve">pre </w:t>
      </w:r>
      <w:r w:rsidRPr="00536549">
        <w:rPr>
          <w:i/>
          <w:sz w:val="24"/>
          <w:szCs w:val="24"/>
          <w:lang w:val="sk-SK"/>
        </w:rPr>
        <w:t>informovani</w:t>
      </w:r>
      <w:r w:rsidR="00CB2074" w:rsidRPr="00536549">
        <w:rPr>
          <w:i/>
          <w:sz w:val="24"/>
          <w:szCs w:val="24"/>
          <w:lang w:val="sk-SK"/>
        </w:rPr>
        <w:t>e</w:t>
      </w:r>
      <w:r w:rsidRPr="00536549">
        <w:rPr>
          <w:i/>
          <w:sz w:val="24"/>
          <w:szCs w:val="24"/>
          <w:lang w:val="sk-SK"/>
        </w:rPr>
        <w:t xml:space="preserve"> a </w:t>
      </w:r>
      <w:r w:rsidR="00CB2074" w:rsidRPr="00536549">
        <w:rPr>
          <w:i/>
          <w:sz w:val="24"/>
          <w:szCs w:val="24"/>
          <w:lang w:val="sk-SK"/>
        </w:rPr>
        <w:t>komunikáciu</w:t>
      </w:r>
      <w:r w:rsidRPr="00536549">
        <w:rPr>
          <w:i/>
          <w:sz w:val="24"/>
          <w:szCs w:val="24"/>
          <w:lang w:val="sk-SK"/>
        </w:rPr>
        <w:t>,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ITMS – </w:t>
      </w:r>
      <w:r w:rsidRPr="00536549">
        <w:rPr>
          <w:i/>
          <w:sz w:val="24"/>
          <w:szCs w:val="24"/>
          <w:lang w:val="sk-SK"/>
        </w:rPr>
        <w:t>manažér ITMS</w:t>
      </w:r>
      <w:r w:rsidRPr="00536549">
        <w:rPr>
          <w:sz w:val="24"/>
          <w:szCs w:val="24"/>
          <w:lang w:val="sk-SK"/>
        </w:rPr>
        <w:t xml:space="preserve">, 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koordinácie auditov a certifikačných overovaní - </w:t>
      </w:r>
      <w:r w:rsidRPr="00536549">
        <w:rPr>
          <w:i/>
          <w:sz w:val="24"/>
          <w:szCs w:val="24"/>
          <w:lang w:val="sk-SK"/>
        </w:rPr>
        <w:t>koordinátor auditov a certifikačných overovaní,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posudzovania projektov – </w:t>
      </w:r>
      <w:r w:rsidRPr="00536549">
        <w:rPr>
          <w:i/>
          <w:sz w:val="24"/>
          <w:szCs w:val="24"/>
          <w:lang w:val="sk-SK"/>
        </w:rPr>
        <w:t>manažér posudzovania projektov</w:t>
      </w:r>
      <w:r w:rsidRPr="00536549">
        <w:rPr>
          <w:sz w:val="24"/>
          <w:szCs w:val="24"/>
          <w:lang w:val="sk-SK"/>
        </w:rPr>
        <w:t>,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implementácie projektov: 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implementácie projektov I./oddelenie projektového riadenia – </w:t>
      </w:r>
      <w:r w:rsidRPr="00536549">
        <w:rPr>
          <w:i/>
          <w:sz w:val="24"/>
          <w:szCs w:val="24"/>
          <w:lang w:val="sk-SK"/>
        </w:rPr>
        <w:t>projektový manažér,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>oddelenie implementácie projektov II./ oddelenie finančného riadenia a kontroly projektov</w:t>
      </w:r>
      <w:r w:rsidR="003D5CA3">
        <w:rPr>
          <w:sz w:val="24"/>
          <w:szCs w:val="24"/>
          <w:lang w:val="sk-SK"/>
        </w:rPr>
        <w:t xml:space="preserve"> </w:t>
      </w:r>
      <w:r w:rsidRPr="00536549">
        <w:rPr>
          <w:sz w:val="24"/>
          <w:szCs w:val="24"/>
          <w:lang w:val="sk-SK"/>
        </w:rPr>
        <w:t xml:space="preserve">- </w:t>
      </w:r>
      <w:r w:rsidRPr="00536549">
        <w:rPr>
          <w:i/>
          <w:sz w:val="24"/>
          <w:szCs w:val="24"/>
          <w:lang w:val="sk-SK"/>
        </w:rPr>
        <w:t>projektový manažér,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kontroly verejného obstarávania – </w:t>
      </w:r>
      <w:r w:rsidRPr="00536549">
        <w:rPr>
          <w:i/>
          <w:sz w:val="24"/>
          <w:szCs w:val="24"/>
          <w:lang w:val="sk-SK"/>
        </w:rPr>
        <w:t>manažér kontroly verejného obstarávania</w:t>
      </w:r>
      <w:r w:rsidRPr="00536549">
        <w:rPr>
          <w:sz w:val="24"/>
          <w:szCs w:val="24"/>
          <w:lang w:val="sk-SK"/>
        </w:rPr>
        <w:t>,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národných a veľkých projektov: 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prípravy národných a veľkých projektov – </w:t>
      </w:r>
      <w:r w:rsidR="00DB0658" w:rsidRPr="00F041F1">
        <w:rPr>
          <w:sz w:val="24"/>
          <w:szCs w:val="24"/>
          <w:lang w:val="sk-SK"/>
        </w:rPr>
        <w:t>koordinátor prípravy národných a veľkých projektov</w:t>
      </w:r>
      <w:r w:rsidR="00126F5B">
        <w:rPr>
          <w:rStyle w:val="Odkaznapoznmkupodiarou"/>
          <w:sz w:val="24"/>
          <w:szCs w:val="24"/>
          <w:lang w:val="sk-SK"/>
        </w:rPr>
        <w:footnoteReference w:id="9"/>
      </w:r>
      <w:r w:rsidRPr="00536549">
        <w:rPr>
          <w:sz w:val="24"/>
          <w:szCs w:val="24"/>
          <w:lang w:val="sk-SK"/>
        </w:rPr>
        <w:t>,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implementácie národných a veľkých projektov – </w:t>
      </w:r>
      <w:r w:rsidR="00DB0658" w:rsidRPr="00F041F1">
        <w:rPr>
          <w:sz w:val="24"/>
          <w:szCs w:val="24"/>
          <w:lang w:val="sk-SK"/>
        </w:rPr>
        <w:t xml:space="preserve">koordinátor </w:t>
      </w:r>
      <w:r w:rsidR="00C32F2B">
        <w:rPr>
          <w:sz w:val="24"/>
          <w:szCs w:val="24"/>
          <w:lang w:val="sk-SK"/>
        </w:rPr>
        <w:t>implementácie</w:t>
      </w:r>
      <w:r w:rsidR="00DB0658" w:rsidRPr="00F041F1">
        <w:rPr>
          <w:sz w:val="24"/>
          <w:szCs w:val="24"/>
          <w:lang w:val="sk-SK"/>
        </w:rPr>
        <w:t xml:space="preserve"> národných a veľkých projektov</w:t>
      </w:r>
      <w:r w:rsidR="00126F5B">
        <w:rPr>
          <w:rStyle w:val="Odkaznapoznmkupodiarou"/>
          <w:sz w:val="24"/>
          <w:szCs w:val="24"/>
          <w:lang w:val="sk-SK"/>
        </w:rPr>
        <w:footnoteReference w:id="10"/>
      </w:r>
      <w:r w:rsidR="003D5CA3">
        <w:rPr>
          <w:sz w:val="24"/>
          <w:szCs w:val="24"/>
          <w:lang w:val="sk-SK"/>
        </w:rPr>
        <w:t>,</w:t>
      </w:r>
      <w:r w:rsidRPr="00536549">
        <w:rPr>
          <w:i/>
          <w:sz w:val="24"/>
          <w:szCs w:val="24"/>
          <w:lang w:val="sk-SK"/>
        </w:rPr>
        <w:t xml:space="preserve"> 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</w:t>
      </w:r>
      <w:proofErr w:type="spellStart"/>
      <w:r w:rsidRPr="00536549">
        <w:rPr>
          <w:sz w:val="24"/>
          <w:szCs w:val="24"/>
          <w:lang w:val="sk-SK"/>
        </w:rPr>
        <w:t>legislatívno</w:t>
      </w:r>
      <w:proofErr w:type="spellEnd"/>
      <w:r w:rsidRPr="00536549">
        <w:rPr>
          <w:sz w:val="24"/>
          <w:szCs w:val="24"/>
          <w:lang w:val="sk-SK"/>
        </w:rPr>
        <w:t xml:space="preserve"> právny – </w:t>
      </w:r>
      <w:r w:rsidRPr="00536549">
        <w:rPr>
          <w:i/>
          <w:sz w:val="24"/>
          <w:szCs w:val="24"/>
          <w:lang w:val="sk-SK"/>
        </w:rPr>
        <w:t>manažér pre nezrovnalosti</w:t>
      </w:r>
      <w:r w:rsidR="009A26AC">
        <w:rPr>
          <w:i/>
          <w:sz w:val="24"/>
          <w:szCs w:val="24"/>
          <w:lang w:val="sk-SK"/>
        </w:rPr>
        <w:t>,</w:t>
      </w:r>
      <w:r w:rsidR="008A352D">
        <w:rPr>
          <w:i/>
          <w:sz w:val="24"/>
          <w:szCs w:val="24"/>
          <w:lang w:val="sk-SK"/>
        </w:rPr>
        <w:t xml:space="preserve"> </w:t>
      </w:r>
      <w:r w:rsidRPr="00536549">
        <w:rPr>
          <w:i/>
          <w:sz w:val="24"/>
          <w:szCs w:val="24"/>
          <w:lang w:val="sk-SK"/>
        </w:rPr>
        <w:t>právnik</w:t>
      </w:r>
      <w:r w:rsidR="003D5CA3">
        <w:rPr>
          <w:sz w:val="24"/>
          <w:szCs w:val="24"/>
          <w:lang w:val="sk-SK"/>
        </w:rPr>
        <w:t>,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lastRenderedPageBreak/>
        <w:t xml:space="preserve">odbor technickej pomoci a riadenia ľudských zdrojov – </w:t>
      </w:r>
      <w:r w:rsidRPr="00536549">
        <w:rPr>
          <w:i/>
          <w:sz w:val="24"/>
          <w:szCs w:val="24"/>
          <w:lang w:val="sk-SK"/>
        </w:rPr>
        <w:t>manažér technickej pomoc</w:t>
      </w:r>
      <w:r w:rsidR="009A26AC">
        <w:rPr>
          <w:i/>
          <w:sz w:val="24"/>
          <w:szCs w:val="24"/>
          <w:lang w:val="sk-SK"/>
        </w:rPr>
        <w:t>i</w:t>
      </w:r>
      <w:r w:rsidRPr="00536549">
        <w:rPr>
          <w:i/>
          <w:sz w:val="24"/>
          <w:szCs w:val="24"/>
          <w:lang w:val="sk-SK"/>
        </w:rPr>
        <w:t>, manažér pre riadenie ľudských zdrojov,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kontroly sekcie implementácie EŠIF – </w:t>
      </w:r>
      <w:r w:rsidRPr="00536549">
        <w:rPr>
          <w:i/>
          <w:sz w:val="24"/>
          <w:szCs w:val="24"/>
          <w:lang w:val="sk-SK"/>
        </w:rPr>
        <w:t>kontrolór</w:t>
      </w:r>
      <w:r w:rsidR="00CB2074" w:rsidRPr="00536549">
        <w:rPr>
          <w:i/>
          <w:sz w:val="24"/>
          <w:szCs w:val="24"/>
          <w:lang w:val="sk-SK"/>
        </w:rPr>
        <w:t xml:space="preserve"> (EŠIF</w:t>
      </w:r>
      <w:r w:rsidR="002465B5" w:rsidRPr="00536549">
        <w:rPr>
          <w:i/>
          <w:sz w:val="24"/>
          <w:szCs w:val="24"/>
          <w:lang w:val="sk-SK"/>
        </w:rPr>
        <w:t xml:space="preserve">), kontrolór </w:t>
      </w:r>
      <w:r w:rsidR="007A4868">
        <w:rPr>
          <w:i/>
          <w:sz w:val="24"/>
          <w:szCs w:val="24"/>
          <w:lang w:val="sk-SK"/>
        </w:rPr>
        <w:t>plnenia úloh sprostredkovateľského orgánu</w:t>
      </w:r>
      <w:r w:rsidR="00125251">
        <w:rPr>
          <w:i/>
          <w:sz w:val="24"/>
          <w:szCs w:val="24"/>
          <w:lang w:val="sk-SK"/>
        </w:rPr>
        <w:t>, manažér overovania podnetov</w:t>
      </w:r>
      <w:r w:rsidRPr="00536549">
        <w:rPr>
          <w:i/>
          <w:sz w:val="24"/>
          <w:szCs w:val="24"/>
          <w:lang w:val="sk-SK"/>
        </w:rPr>
        <w:t>.</w:t>
      </w:r>
    </w:p>
    <w:p w:rsidR="00241966" w:rsidRPr="00A140BD" w:rsidRDefault="00241966" w:rsidP="00C01C54">
      <w:pPr>
        <w:pStyle w:val="Zkladntext"/>
        <w:spacing w:before="120"/>
        <w:ind w:left="-567" w:right="-569"/>
      </w:pPr>
      <w:r w:rsidRPr="00EF0B2F">
        <w:rPr>
          <w:b/>
        </w:rPr>
        <w:t>Tabuľka č. 1: Zadefinovan</w:t>
      </w:r>
      <w:r w:rsidR="00DF3937">
        <w:rPr>
          <w:b/>
        </w:rPr>
        <w:t>é</w:t>
      </w:r>
      <w:r w:rsidRPr="00EF0B2F">
        <w:rPr>
          <w:b/>
        </w:rPr>
        <w:t xml:space="preserve"> vykonávan</w:t>
      </w:r>
      <w:r w:rsidR="00DF3937">
        <w:rPr>
          <w:b/>
        </w:rPr>
        <w:t>é</w:t>
      </w:r>
      <w:r w:rsidRPr="00EF0B2F">
        <w:rPr>
          <w:b/>
        </w:rPr>
        <w:t xml:space="preserve"> proces</w:t>
      </w:r>
      <w:r w:rsidR="00DF3937">
        <w:rPr>
          <w:b/>
        </w:rPr>
        <w:t>y</w:t>
      </w:r>
      <w:r w:rsidRPr="00EF0B2F">
        <w:rPr>
          <w:b/>
        </w:rPr>
        <w:t xml:space="preserve"> k navrhovaným štandardizovaným pozíciám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118"/>
        <w:gridCol w:w="4394"/>
      </w:tblGrid>
      <w:tr w:rsidR="00241966" w:rsidRPr="00835DCF" w:rsidTr="00C30E1A">
        <w:trPr>
          <w:cantSplit/>
          <w:trHeight w:val="449"/>
          <w:tblHeader/>
        </w:trPr>
        <w:tc>
          <w:tcPr>
            <w:tcW w:w="2694" w:type="dxa"/>
            <w:shd w:val="clear" w:color="auto" w:fill="auto"/>
            <w:vAlign w:val="center"/>
          </w:tcPr>
          <w:p w:rsidR="00241966" w:rsidRPr="0004217B" w:rsidRDefault="00241966" w:rsidP="0004217B">
            <w:pPr>
              <w:pStyle w:val="Odsekzoznamu"/>
              <w:ind w:left="0"/>
              <w:jc w:val="center"/>
              <w:rPr>
                <w:rFonts w:eastAsia="Calibri"/>
                <w:b/>
                <w:bCs/>
                <w:iCs/>
              </w:rPr>
            </w:pPr>
            <w:r w:rsidRPr="0004217B">
              <w:rPr>
                <w:rFonts w:eastAsia="Calibri"/>
                <w:b/>
                <w:bCs/>
                <w:iCs/>
              </w:rPr>
              <w:t>Procesy</w:t>
            </w:r>
            <w:r w:rsidR="00F041F1">
              <w:rPr>
                <w:rStyle w:val="Odkaznapoznmkupodiarou"/>
                <w:rFonts w:eastAsia="Calibri"/>
                <w:b/>
                <w:bCs/>
                <w:iCs/>
              </w:rPr>
              <w:footnoteReference w:id="11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1966" w:rsidRPr="0004217B" w:rsidRDefault="00241966" w:rsidP="0004217B">
            <w:pPr>
              <w:jc w:val="center"/>
              <w:rPr>
                <w:rFonts w:eastAsia="Calibri"/>
                <w:b/>
                <w:bCs/>
              </w:rPr>
            </w:pPr>
            <w:r w:rsidRPr="0004217B">
              <w:rPr>
                <w:rFonts w:eastAsia="Calibri"/>
                <w:b/>
                <w:bCs/>
              </w:rPr>
              <w:t xml:space="preserve">Názov </w:t>
            </w:r>
            <w:r w:rsidR="009A26AC">
              <w:rPr>
                <w:rFonts w:eastAsia="Calibri"/>
                <w:b/>
                <w:bCs/>
              </w:rPr>
              <w:t xml:space="preserve">štandardizovanej </w:t>
            </w:r>
            <w:r w:rsidRPr="0004217B">
              <w:rPr>
                <w:rFonts w:eastAsia="Calibri"/>
                <w:b/>
                <w:bCs/>
              </w:rPr>
              <w:t>pozície</w:t>
            </w:r>
            <w:r w:rsidR="00F041F1">
              <w:rPr>
                <w:rStyle w:val="Odkaznapoznmkupodiarou"/>
                <w:rFonts w:eastAsia="Calibri"/>
                <w:b/>
                <w:bCs/>
              </w:rPr>
              <w:footnoteReference w:id="12"/>
            </w:r>
          </w:p>
        </w:tc>
        <w:tc>
          <w:tcPr>
            <w:tcW w:w="4394" w:type="dxa"/>
            <w:vAlign w:val="center"/>
          </w:tcPr>
          <w:p w:rsidR="00241966" w:rsidRPr="0004217B" w:rsidRDefault="00241966" w:rsidP="0004217B">
            <w:pPr>
              <w:jc w:val="center"/>
              <w:rPr>
                <w:rFonts w:eastAsia="Calibri"/>
                <w:b/>
                <w:bCs/>
              </w:rPr>
            </w:pPr>
            <w:r w:rsidRPr="0004217B">
              <w:rPr>
                <w:rFonts w:eastAsia="Calibri"/>
                <w:b/>
                <w:bCs/>
              </w:rPr>
              <w:t>Odbor (Oddelenie)</w:t>
            </w:r>
            <w:r w:rsidR="00B061D9">
              <w:rPr>
                <w:rStyle w:val="Odkaznapoznmkupodiarou"/>
                <w:rFonts w:eastAsia="Calibri"/>
                <w:b/>
                <w:bCs/>
              </w:rPr>
              <w:footnoteReference w:id="13"/>
            </w:r>
          </w:p>
        </w:tc>
      </w:tr>
      <w:tr w:rsidR="00241966" w:rsidRPr="00835DCF" w:rsidTr="00C30E1A">
        <w:trPr>
          <w:cantSplit/>
          <w:trHeight w:val="44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programovanie a metodika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programovania</w:t>
            </w:r>
          </w:p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pre metodiku</w:t>
            </w:r>
          </w:p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sektorový/rezortný expert 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oddelenie programovania a metodiky</w:t>
            </w:r>
          </w:p>
        </w:tc>
      </w:tr>
      <w:tr w:rsidR="00241966" w:rsidRPr="00835DCF" w:rsidTr="00C30E1A">
        <w:trPr>
          <w:cantSplit/>
          <w:trHeight w:val="408"/>
        </w:trPr>
        <w:tc>
          <w:tcPr>
            <w:tcW w:w="2694" w:type="dxa"/>
            <w:shd w:val="clear" w:color="auto" w:fill="auto"/>
          </w:tcPr>
          <w:p w:rsidR="00241966" w:rsidRPr="0004217B" w:rsidRDefault="00241966" w:rsidP="00CC09C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informovanosť a </w:t>
            </w:r>
            <w:r w:rsidR="00CC09CE" w:rsidRPr="0004217B">
              <w:rPr>
                <w:rFonts w:eastAsia="Calibri"/>
                <w:b/>
                <w:iCs/>
                <w:szCs w:val="20"/>
              </w:rPr>
              <w:t>komunikácia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CB2074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pre informovanie a komunikáciu</w:t>
            </w:r>
          </w:p>
        </w:tc>
        <w:tc>
          <w:tcPr>
            <w:tcW w:w="4394" w:type="dxa"/>
          </w:tcPr>
          <w:p w:rsidR="00241966" w:rsidRPr="0004217B" w:rsidRDefault="00241966" w:rsidP="00CC09C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oddelenie monitorovania OP, hodnotenia OP a informovania a </w:t>
            </w:r>
            <w:r w:rsidR="00CC09CE" w:rsidRPr="0004217B">
              <w:rPr>
                <w:rFonts w:eastAsia="Calibri"/>
                <w:szCs w:val="20"/>
              </w:rPr>
              <w:t>komunikácie</w:t>
            </w:r>
          </w:p>
        </w:tc>
      </w:tr>
      <w:tr w:rsidR="00241966" w:rsidRPr="005236A9" w:rsidTr="00584A8B">
        <w:trPr>
          <w:cantSplit/>
          <w:trHeight w:val="778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výber a implementácia projektov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posudzovania projektov</w:t>
            </w:r>
          </w:p>
          <w:p w:rsidR="006B22AA" w:rsidRDefault="00241966" w:rsidP="00584A8B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projektový manažér</w:t>
            </w:r>
          </w:p>
          <w:p w:rsidR="003236B6" w:rsidRPr="0004217B" w:rsidRDefault="006B22AA" w:rsidP="00584A8B">
            <w:pPr>
              <w:rPr>
                <w:rFonts w:eastAsia="Calibri"/>
                <w:szCs w:val="20"/>
                <w:highlight w:val="yellow"/>
              </w:rPr>
            </w:pPr>
            <w:r>
              <w:rPr>
                <w:rFonts w:eastAsia="Calibri"/>
                <w:szCs w:val="20"/>
              </w:rPr>
              <w:t>sektorový/rezortný expert</w:t>
            </w:r>
            <w:r w:rsidR="00241966" w:rsidRPr="0004217B">
              <w:rPr>
                <w:rFonts w:eastAsia="Calibri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posudzovania projektov</w:t>
            </w:r>
          </w:p>
          <w:p w:rsidR="00241966" w:rsidRPr="0004217B" w:rsidRDefault="00241966" w:rsidP="00584A8B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oddelenie implementácie projektov/oddelenie projektového riadenia</w:t>
            </w:r>
          </w:p>
        </w:tc>
      </w:tr>
      <w:tr w:rsidR="00241966" w:rsidRPr="00835DCF" w:rsidTr="00C30E1A">
        <w:trPr>
          <w:cantSplit/>
          <w:trHeight w:val="408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finančné riadenie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projektový manažér</w:t>
            </w:r>
            <w:r w:rsidRPr="0004217B">
              <w:rPr>
                <w:rStyle w:val="Odkaznapoznmkupodiarou"/>
                <w:rFonts w:eastAsia="Calibri"/>
                <w:szCs w:val="20"/>
              </w:rPr>
              <w:footnoteReference w:id="14"/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oddelenie implementácie projektov/oddelenie finančného riadenia a kontroly projektov </w:t>
            </w:r>
          </w:p>
        </w:tc>
      </w:tr>
      <w:tr w:rsidR="00241966" w:rsidRPr="00835DCF" w:rsidTr="00C30E1A">
        <w:trPr>
          <w:cantSplit/>
          <w:trHeight w:val="408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kontrola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projektový manažér</w:t>
            </w:r>
          </w:p>
          <w:p w:rsidR="00241966" w:rsidRDefault="00241966" w:rsidP="00A9244A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kontroly</w:t>
            </w:r>
            <w:r w:rsidR="001E1E29">
              <w:rPr>
                <w:rFonts w:eastAsia="Calibri"/>
                <w:szCs w:val="20"/>
              </w:rPr>
              <w:t xml:space="preserve"> </w:t>
            </w:r>
            <w:r w:rsidRPr="0004217B">
              <w:rPr>
                <w:rFonts w:eastAsia="Calibri"/>
                <w:szCs w:val="20"/>
              </w:rPr>
              <w:t>verejného obstarávania</w:t>
            </w:r>
          </w:p>
          <w:p w:rsidR="00883740" w:rsidRPr="0004217B" w:rsidRDefault="00883740" w:rsidP="00A9244A">
            <w:pPr>
              <w:rPr>
                <w:rFonts w:eastAsia="Calibri"/>
                <w:szCs w:val="20"/>
              </w:rPr>
            </w:pP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oddelenie implementácie projektov/oddelenie finančného riadenia a kontroly projektov/oddelenie kontroly VO</w:t>
            </w:r>
            <w:r w:rsidR="009A26AC">
              <w:rPr>
                <w:rFonts w:eastAsia="Calibri"/>
                <w:szCs w:val="20"/>
              </w:rPr>
              <w:t>/oddelenie prípravy národných a veľkých projektov/oddelenie implementácie národných a veľkých projektov</w:t>
            </w:r>
          </w:p>
        </w:tc>
      </w:tr>
      <w:tr w:rsidR="00241966" w:rsidRPr="00835DCF" w:rsidTr="00C30E1A">
        <w:trPr>
          <w:cantSplit/>
          <w:trHeight w:val="408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monitorovanie OP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monitorovania OP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oddelenie monitorovania OP, hodnotenia OP a informovania </w:t>
            </w:r>
            <w:r w:rsidR="007D07A0" w:rsidRPr="0004217B">
              <w:rPr>
                <w:rFonts w:eastAsia="Calibri"/>
                <w:szCs w:val="20"/>
              </w:rPr>
              <w:t xml:space="preserve"> </w:t>
            </w:r>
            <w:r w:rsidRPr="0004217B">
              <w:rPr>
                <w:rFonts w:eastAsia="Calibri"/>
                <w:szCs w:val="20"/>
              </w:rPr>
              <w:t xml:space="preserve">a </w:t>
            </w:r>
            <w:r w:rsidR="0001610E" w:rsidRPr="0004217B">
              <w:rPr>
                <w:rFonts w:eastAsia="Calibri"/>
                <w:szCs w:val="20"/>
              </w:rPr>
              <w:t>komunikácie</w:t>
            </w:r>
          </w:p>
        </w:tc>
      </w:tr>
      <w:tr w:rsidR="00241966" w:rsidRPr="00835DCF" w:rsidTr="00C30E1A">
        <w:trPr>
          <w:cantSplit/>
          <w:trHeight w:val="45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hodnotenie OP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hodnotenia OP</w:t>
            </w:r>
          </w:p>
        </w:tc>
        <w:tc>
          <w:tcPr>
            <w:tcW w:w="4394" w:type="dxa"/>
          </w:tcPr>
          <w:p w:rsidR="00241966" w:rsidRPr="0004217B" w:rsidRDefault="00241966" w:rsidP="00F041F1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oddelenie monitorovania OP, hodnotenia OP a informovania a </w:t>
            </w:r>
            <w:r w:rsidR="0001610E" w:rsidRPr="0004217B">
              <w:rPr>
                <w:rFonts w:eastAsia="Calibri"/>
                <w:szCs w:val="20"/>
              </w:rPr>
              <w:t>komunikácie</w:t>
            </w:r>
          </w:p>
        </w:tc>
      </w:tr>
      <w:tr w:rsidR="00241966" w:rsidRPr="00835DCF" w:rsidTr="00C30E1A">
        <w:trPr>
          <w:cantSplit/>
          <w:trHeight w:val="45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TP a riadenie ĽZ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manažér technickej pomoci </w:t>
            </w:r>
          </w:p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pre riadenie ľudských zdrojov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technickej pomoci a riadenia ľudských zdrojov</w:t>
            </w:r>
          </w:p>
        </w:tc>
      </w:tr>
      <w:tr w:rsidR="00241966" w:rsidRPr="00835DCF" w:rsidTr="00C30E1A">
        <w:trPr>
          <w:cantSplit/>
          <w:trHeight w:val="40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ITMS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 ITMS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oddelenie ITMS </w:t>
            </w:r>
          </w:p>
        </w:tc>
      </w:tr>
      <w:tr w:rsidR="00241966" w:rsidRPr="00835DCF" w:rsidTr="00C30E1A">
        <w:trPr>
          <w:cantSplit/>
          <w:trHeight w:val="40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proofErr w:type="spellStart"/>
            <w:r w:rsidRPr="0004217B">
              <w:rPr>
                <w:rFonts w:eastAsia="Calibri"/>
                <w:b/>
                <w:iCs/>
                <w:szCs w:val="20"/>
              </w:rPr>
              <w:t>gestorstvo</w:t>
            </w:r>
            <w:proofErr w:type="spellEnd"/>
            <w:r w:rsidRPr="0004217B">
              <w:rPr>
                <w:rFonts w:eastAsia="Calibri"/>
                <w:b/>
                <w:iCs/>
                <w:szCs w:val="20"/>
              </w:rPr>
              <w:t xml:space="preserve"> auditov a certifikačných overovaní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koordinátor auditov a certifikačných overovaní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oddelenie koordinácie auditov a certifikačných overovaní</w:t>
            </w:r>
          </w:p>
        </w:tc>
      </w:tr>
      <w:tr w:rsidR="00241966" w:rsidRPr="00835DCF" w:rsidTr="00C30E1A">
        <w:trPr>
          <w:cantSplit/>
          <w:trHeight w:val="40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nezrovnalosti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pre nezrovnalosti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legislatívno-právny</w:t>
            </w:r>
          </w:p>
        </w:tc>
      </w:tr>
      <w:tr w:rsidR="00241966" w:rsidRPr="00835DCF" w:rsidTr="00C30E1A">
        <w:trPr>
          <w:cantSplit/>
          <w:trHeight w:val="40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lastRenderedPageBreak/>
              <w:t>legislatívno-právne zabezpečenie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právnik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legislatívno-právny</w:t>
            </w:r>
          </w:p>
        </w:tc>
      </w:tr>
      <w:tr w:rsidR="00241966" w:rsidRPr="00835DCF" w:rsidTr="00C30E1A">
        <w:trPr>
          <w:cantSplit/>
          <w:trHeight w:val="1113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kontrola súladu vykonávaných činností a funkčnosti opatrení</w:t>
            </w:r>
          </w:p>
        </w:tc>
        <w:tc>
          <w:tcPr>
            <w:tcW w:w="3118" w:type="dxa"/>
            <w:shd w:val="clear" w:color="auto" w:fill="auto"/>
          </w:tcPr>
          <w:p w:rsidR="00241966" w:rsidRDefault="00241966" w:rsidP="0082404E">
            <w:pPr>
              <w:pStyle w:val="Odsekzoznamu"/>
              <w:ind w:left="0"/>
              <w:rPr>
                <w:rFonts w:eastAsia="Calibri"/>
                <w:iCs/>
                <w:szCs w:val="20"/>
              </w:rPr>
            </w:pPr>
            <w:r w:rsidRPr="0004217B">
              <w:rPr>
                <w:rFonts w:eastAsia="Calibri"/>
                <w:iCs/>
                <w:szCs w:val="20"/>
              </w:rPr>
              <w:t>kontrolór (EŠIF)</w:t>
            </w:r>
          </w:p>
          <w:p w:rsidR="00125251" w:rsidRPr="0004217B" w:rsidRDefault="00125251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kontroly sekcie implementácie</w:t>
            </w:r>
          </w:p>
        </w:tc>
      </w:tr>
      <w:tr w:rsidR="00241966" w:rsidRPr="00835DCF" w:rsidTr="00C30E1A">
        <w:trPr>
          <w:cantSplit/>
          <w:trHeight w:val="699"/>
        </w:trPr>
        <w:tc>
          <w:tcPr>
            <w:tcW w:w="2694" w:type="dxa"/>
            <w:shd w:val="clear" w:color="auto" w:fill="auto"/>
          </w:tcPr>
          <w:p w:rsidR="00241966" w:rsidRPr="0004217B" w:rsidRDefault="00241966" w:rsidP="007A4868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 xml:space="preserve">kontrola </w:t>
            </w:r>
            <w:r w:rsidR="007A4868">
              <w:rPr>
                <w:rFonts w:eastAsia="Calibri"/>
                <w:b/>
                <w:iCs/>
                <w:szCs w:val="20"/>
              </w:rPr>
              <w:t xml:space="preserve">plnenia úloh sprostredkovateľského orgánu </w:t>
            </w:r>
          </w:p>
        </w:tc>
        <w:tc>
          <w:tcPr>
            <w:tcW w:w="3118" w:type="dxa"/>
            <w:shd w:val="clear" w:color="auto" w:fill="auto"/>
          </w:tcPr>
          <w:p w:rsidR="00241966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kontrolór </w:t>
            </w:r>
            <w:r w:rsidR="007A4868">
              <w:rPr>
                <w:rFonts w:eastAsia="Calibri"/>
                <w:szCs w:val="20"/>
              </w:rPr>
              <w:t xml:space="preserve">plnenia úloh sprostredkovateľského orgánu </w:t>
            </w:r>
          </w:p>
          <w:p w:rsidR="00125251" w:rsidRPr="0004217B" w:rsidRDefault="00125251" w:rsidP="0082404E">
            <w:pPr>
              <w:rPr>
                <w:rFonts w:eastAsia="Calibri"/>
                <w:szCs w:val="20"/>
              </w:rPr>
            </w:pP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kontroly sekcie implementácie</w:t>
            </w:r>
          </w:p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</w:p>
        </w:tc>
      </w:tr>
      <w:tr w:rsidR="00E800F9" w:rsidRPr="00835DCF" w:rsidTr="00C30E1A">
        <w:trPr>
          <w:cantSplit/>
          <w:trHeight w:val="699"/>
        </w:trPr>
        <w:tc>
          <w:tcPr>
            <w:tcW w:w="2694" w:type="dxa"/>
            <w:shd w:val="clear" w:color="auto" w:fill="auto"/>
          </w:tcPr>
          <w:p w:rsidR="00E800F9" w:rsidRPr="0004217B" w:rsidRDefault="00B95977" w:rsidP="00B95977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>
              <w:rPr>
                <w:rFonts w:eastAsia="Calibri"/>
                <w:b/>
                <w:iCs/>
                <w:szCs w:val="20"/>
              </w:rPr>
              <w:t>o</w:t>
            </w:r>
            <w:r w:rsidR="00E800F9">
              <w:rPr>
                <w:rFonts w:eastAsia="Calibri"/>
                <w:b/>
                <w:iCs/>
                <w:szCs w:val="20"/>
              </w:rPr>
              <w:t>verovanie podnetov</w:t>
            </w:r>
          </w:p>
        </w:tc>
        <w:tc>
          <w:tcPr>
            <w:tcW w:w="3118" w:type="dxa"/>
            <w:shd w:val="clear" w:color="auto" w:fill="auto"/>
          </w:tcPr>
          <w:p w:rsidR="00E800F9" w:rsidRPr="0004217B" w:rsidRDefault="00E800F9" w:rsidP="0082404E">
            <w:pPr>
              <w:rPr>
                <w:rFonts w:eastAsia="Calibri"/>
                <w:szCs w:val="20"/>
              </w:rPr>
            </w:pPr>
            <w:r>
              <w:rPr>
                <w:rFonts w:eastAsia="Calibri"/>
                <w:iCs/>
                <w:szCs w:val="20"/>
              </w:rPr>
              <w:t>manažér overovania podnetov</w:t>
            </w:r>
          </w:p>
        </w:tc>
        <w:tc>
          <w:tcPr>
            <w:tcW w:w="4394" w:type="dxa"/>
          </w:tcPr>
          <w:p w:rsidR="00E800F9" w:rsidRPr="0004217B" w:rsidRDefault="00E800F9" w:rsidP="00E800F9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kontroly sekcie implementácie</w:t>
            </w:r>
          </w:p>
          <w:p w:rsidR="00E800F9" w:rsidRPr="0004217B" w:rsidRDefault="00E800F9" w:rsidP="0082404E">
            <w:pPr>
              <w:rPr>
                <w:rFonts w:eastAsia="Calibri"/>
                <w:szCs w:val="20"/>
              </w:rPr>
            </w:pPr>
          </w:p>
        </w:tc>
      </w:tr>
    </w:tbl>
    <w:p w:rsidR="00FF2B42" w:rsidRDefault="00FF2B42" w:rsidP="00C01C54">
      <w:pPr>
        <w:pStyle w:val="Zkladntext"/>
        <w:spacing w:before="120"/>
        <w:jc w:val="both"/>
      </w:pPr>
    </w:p>
    <w:p w:rsidR="00241966" w:rsidRDefault="00241966" w:rsidP="006A319F">
      <w:pPr>
        <w:pStyle w:val="Zkladntext"/>
        <w:numPr>
          <w:ilvl w:val="0"/>
          <w:numId w:val="18"/>
        </w:numPr>
        <w:spacing w:before="120"/>
        <w:ind w:left="426" w:hanging="426"/>
        <w:jc w:val="both"/>
      </w:pPr>
      <w:r>
        <w:t>Jednotlivé návrhy sledujú štandardizáciu pozícií, ktorá v programovom období</w:t>
      </w:r>
      <w:r w:rsidR="00D01F1D">
        <w:t xml:space="preserve"> </w:t>
      </w:r>
      <w:r>
        <w:t>2007-2013 absentovala</w:t>
      </w:r>
      <w:r w:rsidR="00DF3937">
        <w:t xml:space="preserve"> spolu so</w:t>
      </w:r>
      <w:r>
        <w:t xml:space="preserve"> zadefinovan</w:t>
      </w:r>
      <w:r w:rsidR="00DF3937">
        <w:t>ím</w:t>
      </w:r>
      <w:r>
        <w:t xml:space="preserve"> kľúčových kompetencií zamestnancov</w:t>
      </w:r>
      <w:r w:rsidR="00A40402">
        <w:t>i</w:t>
      </w:r>
      <w:r>
        <w:t xml:space="preserve">. </w:t>
      </w:r>
    </w:p>
    <w:p w:rsidR="00216562" w:rsidRPr="00DB4EEA" w:rsidRDefault="00D92B81" w:rsidP="006A319F">
      <w:pPr>
        <w:pStyle w:val="Zkladntext"/>
        <w:numPr>
          <w:ilvl w:val="0"/>
          <w:numId w:val="18"/>
        </w:numPr>
        <w:spacing w:before="120"/>
        <w:ind w:left="426" w:hanging="426"/>
        <w:jc w:val="both"/>
      </w:pPr>
      <w:r>
        <w:t>Š</w:t>
      </w:r>
      <w:r w:rsidR="00216562" w:rsidRPr="00216562">
        <w:t xml:space="preserve">tandardizované pozície a klasifikáciu je RO/SO podieľajúci sa na implementácii operačných programov v programovom období 2007 – 2013, </w:t>
      </w:r>
      <w:r w:rsidR="00A3245C">
        <w:t xml:space="preserve">povinný </w:t>
      </w:r>
      <w:r w:rsidR="00216562" w:rsidRPr="00216562">
        <w:t xml:space="preserve">uplatňovať </w:t>
      </w:r>
      <w:r w:rsidR="003D5CA3">
        <w:t>najneskôr od</w:t>
      </w:r>
      <w:r w:rsidR="00216562" w:rsidRPr="00216562">
        <w:t xml:space="preserve"> 1.1. 2016.</w:t>
      </w:r>
    </w:p>
    <w:p w:rsidR="001F39B9" w:rsidRDefault="00502866" w:rsidP="00502866">
      <w:pPr>
        <w:pStyle w:val="MPCKO2"/>
        <w:numPr>
          <w:ilvl w:val="0"/>
          <w:numId w:val="0"/>
        </w:numPr>
        <w:ind w:left="576" w:hanging="576"/>
      </w:pPr>
      <w:bookmarkStart w:id="49" w:name="_Toc424627615"/>
      <w:r>
        <w:t xml:space="preserve">3.1 </w:t>
      </w:r>
      <w:r w:rsidR="001F39B9" w:rsidRPr="001F39B9">
        <w:t>Kľúčové popisy štandardizovaných pozícii</w:t>
      </w:r>
      <w:bookmarkEnd w:id="49"/>
    </w:p>
    <w:p w:rsidR="001F39B9" w:rsidRPr="00FF15B5" w:rsidRDefault="00CB2074" w:rsidP="00057A3A">
      <w:pPr>
        <w:pStyle w:val="Zkladntext"/>
        <w:numPr>
          <w:ilvl w:val="0"/>
          <w:numId w:val="19"/>
        </w:numPr>
        <w:spacing w:before="120"/>
        <w:ind w:left="425" w:hanging="425"/>
        <w:jc w:val="both"/>
      </w:pPr>
      <w:r w:rsidRPr="00CB2074">
        <w:t>Kľúčové popisy štandardizovaných pozícií zamestnancov RO/SO konkretizujú opisy činností štátnozamestnaneckých miest, resp. pracovné náplne zamestnancov vo verejnej službe</w:t>
      </w:r>
      <w:r w:rsidR="0004217B">
        <w:t xml:space="preserve"> </w:t>
      </w:r>
      <w:r w:rsidRPr="00CB2074">
        <w:t xml:space="preserve">na zabezpečovanie úloh RO/SO v nadväznosti na audit </w:t>
      </w:r>
      <w:proofErr w:type="spellStart"/>
      <w:r w:rsidRPr="00CB2074">
        <w:t>trail</w:t>
      </w:r>
      <w:proofErr w:type="spellEnd"/>
      <w:r w:rsidRPr="00CB2074">
        <w:t xml:space="preserve"> RO/SO. </w:t>
      </w:r>
      <w:r w:rsidR="001F39B9" w:rsidRPr="001F39B9">
        <w:t xml:space="preserve"> </w:t>
      </w:r>
    </w:p>
    <w:p w:rsidR="001F39B9" w:rsidRPr="00FF15B5" w:rsidRDefault="00CB2074" w:rsidP="00057A3A">
      <w:pPr>
        <w:pStyle w:val="Zkladntext"/>
        <w:numPr>
          <w:ilvl w:val="0"/>
          <w:numId w:val="19"/>
        </w:numPr>
        <w:spacing w:before="120"/>
        <w:ind w:left="425" w:hanging="425"/>
        <w:jc w:val="both"/>
      </w:pPr>
      <w:r w:rsidRPr="00CB2074">
        <w:t>Zadefinovanie štandardizovaných pozícií a kľúčových popisov štandardizovaných pozícií</w:t>
      </w:r>
      <w:r w:rsidR="0004217B">
        <w:t xml:space="preserve"> </w:t>
      </w:r>
      <w:r w:rsidRPr="00CB2074">
        <w:t>v</w:t>
      </w:r>
      <w:r>
        <w:t xml:space="preserve"> </w:t>
      </w:r>
      <w:r w:rsidRPr="00CB2074">
        <w:t>manuáloch procedúr RO/SO z prehľadu uvedeného v</w:t>
      </w:r>
      <w:r w:rsidR="00F041F1">
        <w:t> </w:t>
      </w:r>
      <w:r w:rsidRPr="00CB2074">
        <w:t>tab</w:t>
      </w:r>
      <w:r w:rsidR="00F041F1">
        <w:t xml:space="preserve">uľke </w:t>
      </w:r>
      <w:r w:rsidRPr="00CB2074">
        <w:t>č. 2 je záväzné pre RO/SO operačných programov zapojen</w:t>
      </w:r>
      <w:r w:rsidR="00A3245C">
        <w:t>é</w:t>
      </w:r>
      <w:r w:rsidRPr="00CB2074">
        <w:t xml:space="preserve"> do implementácie EŠIF v PO 2014 – 2020 </w:t>
      </w:r>
      <w:r w:rsidR="00B95977">
        <w:t xml:space="preserve">           </w:t>
      </w:r>
      <w:r w:rsidRPr="00CB2074">
        <w:t>v rámci cieľa Investovanie do rastu a zamestnanosti. Vytvorenie novej štandardizovanej pozície nad rámec vytvorených štandardizovaných pozícií schvaľuje CKO na základe</w:t>
      </w:r>
      <w:r w:rsidR="00F23F46">
        <w:t xml:space="preserve"> odôvodnenej</w:t>
      </w:r>
      <w:r w:rsidRPr="00CB2074">
        <w:t xml:space="preserve"> žiadosti RO/SO. RO/SO nie je povinný vytvoriť všetky štandardizované pozície uvedené tab</w:t>
      </w:r>
      <w:r w:rsidR="00F041F1">
        <w:t>uľke</w:t>
      </w:r>
      <w:r w:rsidRPr="00CB2074">
        <w:t xml:space="preserve"> č. 2.</w:t>
      </w:r>
    </w:p>
    <w:p w:rsidR="00CB2074" w:rsidRPr="006D28BF" w:rsidRDefault="00F041F1" w:rsidP="00057A3A">
      <w:pPr>
        <w:pStyle w:val="Zoznamsodrkami"/>
        <w:numPr>
          <w:ilvl w:val="0"/>
          <w:numId w:val="19"/>
        </w:numPr>
        <w:spacing w:before="120" w:after="120"/>
        <w:ind w:left="425" w:hanging="425"/>
        <w:rPr>
          <w:sz w:val="24"/>
          <w:szCs w:val="24"/>
          <w:lang w:val="sk-SK"/>
        </w:rPr>
      </w:pPr>
      <w:bookmarkStart w:id="50" w:name="_Toc409695119"/>
      <w:r w:rsidRPr="00DB4EEA">
        <w:rPr>
          <w:sz w:val="24"/>
          <w:szCs w:val="24"/>
          <w:lang w:val="sk-SK"/>
        </w:rPr>
        <w:t xml:space="preserve">O </w:t>
      </w:r>
      <w:r w:rsidR="00CB2074" w:rsidRPr="00DB4EEA">
        <w:rPr>
          <w:sz w:val="24"/>
          <w:szCs w:val="24"/>
          <w:lang w:val="sk-SK"/>
        </w:rPr>
        <w:t xml:space="preserve">výbere štandardizovaných pozícií z prehľadu štandardizovaných pozícií uvedených </w:t>
      </w:r>
      <w:r w:rsidR="00B95977">
        <w:rPr>
          <w:sz w:val="24"/>
          <w:szCs w:val="24"/>
          <w:lang w:val="sk-SK"/>
        </w:rPr>
        <w:t xml:space="preserve">            </w:t>
      </w:r>
      <w:r w:rsidR="00CB2074" w:rsidRPr="00DB4EEA">
        <w:rPr>
          <w:sz w:val="24"/>
          <w:szCs w:val="24"/>
          <w:lang w:val="sk-SK"/>
        </w:rPr>
        <w:t xml:space="preserve">v tejto podkapitole rozhoduje RO/SO  podľa vlastnej potreby. </w:t>
      </w:r>
      <w:r w:rsidR="00CB2074" w:rsidRPr="006D28BF">
        <w:rPr>
          <w:sz w:val="24"/>
          <w:szCs w:val="24"/>
          <w:lang w:val="sk-SK"/>
        </w:rPr>
        <w:t xml:space="preserve">RO/SO </w:t>
      </w:r>
      <w:r w:rsidR="00BD6840">
        <w:rPr>
          <w:sz w:val="24"/>
          <w:szCs w:val="24"/>
          <w:lang w:val="sk-SK"/>
        </w:rPr>
        <w:t xml:space="preserve">je povinný </w:t>
      </w:r>
      <w:r w:rsidR="00CB2074" w:rsidRPr="006D28BF">
        <w:rPr>
          <w:sz w:val="24"/>
          <w:szCs w:val="24"/>
          <w:lang w:val="sk-SK"/>
        </w:rPr>
        <w:t xml:space="preserve">použiť  všetky kľúčové popisy k vybranej štandardizovanej pozícii v rámci subjektu, avšak v opisoch činností štátnozamestnaneckých miest, resp. pracovných náplniach zamestnancov vo verejnej službe je záväzné použitie minimálne jedného kľúčového popisu štandardizovanej pozície. </w:t>
      </w:r>
    </w:p>
    <w:p w:rsidR="00CB2074" w:rsidRPr="00FF15B5" w:rsidRDefault="00CB2074" w:rsidP="00057A3A">
      <w:pPr>
        <w:pStyle w:val="Zkladntext"/>
        <w:numPr>
          <w:ilvl w:val="0"/>
          <w:numId w:val="19"/>
        </w:numPr>
        <w:spacing w:before="120"/>
        <w:ind w:left="425" w:hanging="425"/>
        <w:jc w:val="both"/>
      </w:pPr>
      <w:bookmarkStart w:id="51" w:name="_Toc409695120"/>
      <w:bookmarkEnd w:id="50"/>
      <w:r w:rsidRPr="00CB2074">
        <w:t>Za účelom zabezpečenia efektívneho monitorovania AK môže RO/SO kumulovať</w:t>
      </w:r>
      <w:r w:rsidR="00111867">
        <w:rPr>
          <w:rStyle w:val="Odkaznapoznmkupodiarou"/>
        </w:rPr>
        <w:footnoteReference w:id="15"/>
      </w:r>
      <w:r w:rsidRPr="00CB2074">
        <w:t xml:space="preserve"> maximálne dve štandardizované pozície</w:t>
      </w:r>
      <w:r w:rsidR="0004217B">
        <w:t xml:space="preserve"> </w:t>
      </w:r>
      <w:r w:rsidRPr="00CB2074">
        <w:t xml:space="preserve">do jednej pozície v ľubovoľnom pomere vykonávania činností podľa rozhodnutia RO/SO. </w:t>
      </w:r>
    </w:p>
    <w:bookmarkEnd w:id="51"/>
    <w:p w:rsidR="00CB2074" w:rsidRPr="00FF15B5" w:rsidRDefault="00CB2074" w:rsidP="00057A3A">
      <w:pPr>
        <w:pStyle w:val="Zkladntext"/>
        <w:numPr>
          <w:ilvl w:val="0"/>
          <w:numId w:val="19"/>
        </w:numPr>
        <w:spacing w:before="120"/>
        <w:ind w:left="425" w:hanging="425"/>
        <w:jc w:val="both"/>
      </w:pPr>
      <w:r w:rsidRPr="00CB2074">
        <w:lastRenderedPageBreak/>
        <w:t>RO/SO s</w:t>
      </w:r>
      <w:r w:rsidR="00377B0D">
        <w:t>o</w:t>
      </w:r>
      <w:r w:rsidRPr="00CB2074">
        <w:t xml:space="preserve"> schváleným</w:t>
      </w:r>
      <w:r w:rsidR="00377B0D">
        <w:rPr>
          <w:rStyle w:val="Odkaznapoznmkupodiarou"/>
        </w:rPr>
        <w:footnoteReference w:id="16"/>
      </w:r>
      <w:r w:rsidRPr="00CB2074">
        <w:t xml:space="preserve"> počtom miest do 60 zamestnancov</w:t>
      </w:r>
      <w:r w:rsidR="0001610E" w:rsidRPr="00DB4EEA">
        <w:rPr>
          <w:vertAlign w:val="superscript"/>
        </w:rPr>
        <w:footnoteReference w:id="17"/>
      </w:r>
      <w:r w:rsidRPr="00CB2074">
        <w:t xml:space="preserve">  môže kumulovať tri a viac štandardizovaných pozícií</w:t>
      </w:r>
      <w:r w:rsidR="006D28BF">
        <w:rPr>
          <w:rStyle w:val="Odkaznapoznmkupodiarou"/>
        </w:rPr>
        <w:footnoteReference w:id="18"/>
      </w:r>
      <w:r w:rsidRPr="00CB2074">
        <w:t xml:space="preserve"> do jednej pozície u maximálne 15 % zamestnancov, RO/SO </w:t>
      </w:r>
      <w:r w:rsidR="00B95977">
        <w:t xml:space="preserve"> </w:t>
      </w:r>
      <w:r w:rsidRPr="00CB2074">
        <w:t>s</w:t>
      </w:r>
      <w:r w:rsidR="00377B0D">
        <w:t>o</w:t>
      </w:r>
      <w:r w:rsidRPr="00CB2074">
        <w:t xml:space="preserve"> schváleným počtom miest od 61 do 90 zamestnancov môže kumulovať tri a viac štandardizovaných pozícií do jednej pozície u maximálne 10 % zamestnancov a RO/SO s</w:t>
      </w:r>
      <w:r w:rsidR="00377B0D">
        <w:t>o</w:t>
      </w:r>
      <w:r w:rsidRPr="00CB2074">
        <w:t xml:space="preserve"> schváleným počtom miest nad 91 zamestnancov môže kumulovať tri a viac štandardizovaných pozícií do jednej pozície u maximálne 5 % zamestnancov. Kumulované pozície z </w:t>
      </w:r>
      <w:r w:rsidR="00930D81">
        <w:t>troch</w:t>
      </w:r>
      <w:r w:rsidRPr="00CB2074">
        <w:t xml:space="preserve"> a viac štandardizovaných pozícií (vrátane štandardizovanej pozície „asistent/zamestnanec zodpovedný za administratívnu podporu“, „právnik“ </w:t>
      </w:r>
      <w:r w:rsidR="00B95977">
        <w:t xml:space="preserve">            </w:t>
      </w:r>
      <w:r w:rsidRPr="00CB2074">
        <w:t>a „sektorový/rezortný expert“) nebudú predmetom merania a vyhodnocovania výkonnosti zamestnancov.</w:t>
      </w:r>
    </w:p>
    <w:p w:rsidR="001F39B9" w:rsidRPr="00FF15B5" w:rsidRDefault="001F39B9" w:rsidP="00DB4EEA">
      <w:pPr>
        <w:pStyle w:val="Zkladntext"/>
        <w:spacing w:before="120"/>
        <w:ind w:left="360"/>
        <w:jc w:val="both"/>
      </w:pPr>
    </w:p>
    <w:p w:rsidR="0082404E" w:rsidRDefault="0082404E" w:rsidP="00C01C54">
      <w:pPr>
        <w:pStyle w:val="Zkladntext"/>
        <w:spacing w:before="120"/>
        <w:ind w:left="-567" w:right="-569"/>
        <w:jc w:val="center"/>
        <w:rPr>
          <w:b/>
        </w:rPr>
      </w:pPr>
      <w:r>
        <w:rPr>
          <w:b/>
        </w:rPr>
        <w:t xml:space="preserve">Tabuľka č. 2: </w:t>
      </w:r>
      <w:r w:rsidRPr="00645A5D">
        <w:rPr>
          <w:b/>
        </w:rPr>
        <w:t>Prehľad štandardizovaných pozícií</w:t>
      </w:r>
      <w:r w:rsidR="00377B0D">
        <w:rPr>
          <w:b/>
        </w:rPr>
        <w:t xml:space="preserve"> a</w:t>
      </w:r>
      <w:r>
        <w:rPr>
          <w:b/>
        </w:rPr>
        <w:t xml:space="preserve"> kľúčových popisov štandardizovaných pozícií</w:t>
      </w:r>
    </w:p>
    <w:tbl>
      <w:tblPr>
        <w:tblStyle w:val="Mriekatabuky"/>
        <w:tblW w:w="9923" w:type="dxa"/>
        <w:tblInd w:w="-318" w:type="dxa"/>
        <w:tblLook w:val="04A0" w:firstRow="1" w:lastRow="0" w:firstColumn="1" w:lastColumn="0" w:noHBand="0" w:noVBand="1"/>
      </w:tblPr>
      <w:tblGrid>
        <w:gridCol w:w="2569"/>
        <w:gridCol w:w="7354"/>
      </w:tblGrid>
      <w:tr w:rsidR="00377B0D" w:rsidRPr="00536549" w:rsidTr="00C01C54">
        <w:tc>
          <w:tcPr>
            <w:tcW w:w="2569" w:type="dxa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Štandardizovaná pozícia</w:t>
            </w:r>
          </w:p>
        </w:tc>
        <w:tc>
          <w:tcPr>
            <w:tcW w:w="7354" w:type="dxa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Kľúčové popisy štandardizovaných pozícií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programovania</w:t>
            </w:r>
          </w:p>
        </w:tc>
        <w:tc>
          <w:tcPr>
            <w:tcW w:w="7354" w:type="dxa"/>
          </w:tcPr>
          <w:p w:rsidR="00435C86" w:rsidRPr="00435C86" w:rsidRDefault="00435C86" w:rsidP="00435C86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b/>
                <w:noProof/>
              </w:rPr>
            </w:pPr>
            <w:r w:rsidRPr="00801286">
              <w:t>p</w:t>
            </w:r>
            <w:r w:rsidR="00377B0D" w:rsidRPr="00435C86">
              <w:t>ripravuje</w:t>
            </w:r>
            <w:r w:rsidRPr="00801286">
              <w:t>:</w:t>
            </w:r>
            <w:r w:rsidR="0062491E">
              <w:t xml:space="preserve"> </w:t>
            </w:r>
          </w:p>
          <w:p w:rsidR="00435C86" w:rsidRPr="00801286" w:rsidRDefault="003236B6" w:rsidP="00801286">
            <w:pPr>
              <w:pStyle w:val="Zoznamsodrkami2"/>
              <w:numPr>
                <w:ilvl w:val="0"/>
                <w:numId w:val="27"/>
              </w:numPr>
            </w:pPr>
            <w:proofErr w:type="spellStart"/>
            <w:r w:rsidRPr="00801286">
              <w:rPr>
                <w:sz w:val="24"/>
                <w:szCs w:val="24"/>
              </w:rPr>
              <w:t>písomné</w:t>
            </w:r>
            <w:proofErr w:type="spellEnd"/>
            <w:r w:rsidRPr="00801286">
              <w:rPr>
                <w:sz w:val="24"/>
                <w:szCs w:val="24"/>
              </w:rPr>
              <w:t xml:space="preserve"> </w:t>
            </w:r>
            <w:proofErr w:type="spellStart"/>
            <w:r w:rsidR="00377B0D" w:rsidRPr="00801286">
              <w:rPr>
                <w:sz w:val="24"/>
                <w:szCs w:val="24"/>
              </w:rPr>
              <w:t>vyzvania</w:t>
            </w:r>
            <w:proofErr w:type="spellEnd"/>
            <w:r w:rsidR="004916B1" w:rsidRPr="00801286">
              <w:rPr>
                <w:rStyle w:val="Odkaznapoznmkupodiarou"/>
                <w:sz w:val="24"/>
                <w:szCs w:val="24"/>
              </w:rPr>
              <w:footnoteReference w:id="19"/>
            </w:r>
          </w:p>
          <w:p w:rsidR="00435C86" w:rsidRPr="00801286" w:rsidRDefault="00377B0D" w:rsidP="00801286">
            <w:pPr>
              <w:pStyle w:val="Zkladntext"/>
              <w:numPr>
                <w:ilvl w:val="0"/>
                <w:numId w:val="27"/>
              </w:numPr>
            </w:pPr>
            <w:r w:rsidRPr="00435C86">
              <w:t>výzvy na predkladanie projektových zámerov</w:t>
            </w:r>
          </w:p>
          <w:p w:rsidR="00435C86" w:rsidRPr="00801286" w:rsidRDefault="00377B0D" w:rsidP="00801286">
            <w:pPr>
              <w:pStyle w:val="Zkladntext"/>
              <w:numPr>
                <w:ilvl w:val="0"/>
                <w:numId w:val="27"/>
              </w:numPr>
            </w:pPr>
            <w:r w:rsidRPr="00435C86">
              <w:t>výzvy na predkladanie ŽoNFP</w:t>
            </w:r>
          </w:p>
          <w:p w:rsidR="00377B0D" w:rsidRPr="00C01C54" w:rsidRDefault="00377B0D" w:rsidP="00801286">
            <w:pPr>
              <w:pStyle w:val="Zkladntext"/>
              <w:numPr>
                <w:ilvl w:val="0"/>
                <w:numId w:val="27"/>
              </w:numPr>
              <w:rPr>
                <w:b/>
                <w:noProof/>
              </w:rPr>
            </w:pPr>
            <w:r w:rsidRPr="00435C86">
              <w:t>ŽoNFP pre národné projekty</w:t>
            </w:r>
            <w:r w:rsidR="006B22AA">
              <w:t xml:space="preserve"> </w:t>
            </w:r>
            <w:r w:rsidRPr="00377B0D">
              <w:t xml:space="preserve"> 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D28B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pripravuje a aktualizuje strategickú</w:t>
            </w:r>
            <w:r w:rsidR="002361AF">
              <w:rPr>
                <w:rStyle w:val="Odkaznapoznmkupodiarou"/>
              </w:rPr>
              <w:footnoteReference w:id="20"/>
            </w:r>
            <w:r w:rsidRPr="00536549">
              <w:t xml:space="preserve"> dokumentáciu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b/>
              </w:rPr>
            </w:pPr>
            <w:r w:rsidRPr="00536549">
              <w:t>pripomienkuje relevantnú dokumentáciu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pre metodiku</w:t>
            </w:r>
          </w:p>
        </w:tc>
        <w:tc>
          <w:tcPr>
            <w:tcW w:w="7354" w:type="dxa"/>
          </w:tcPr>
          <w:p w:rsidR="00377B0D" w:rsidRPr="00536549" w:rsidRDefault="00377B0D" w:rsidP="00C01C54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b/>
              </w:rPr>
            </w:pPr>
            <w:r w:rsidRPr="00536549">
              <w:t>pripravuje a aktualizuje internú dokumentáciu (</w:t>
            </w:r>
            <w:r w:rsidR="00E60134">
              <w:t>manuál procedúr</w:t>
            </w:r>
            <w:r w:rsidRPr="00536549">
              <w:t>, metodické pokyny, usmernenia, výklady, stanoviská ...)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b/>
              </w:rPr>
            </w:pPr>
            <w:r w:rsidRPr="00536549">
              <w:t>pripravuje a aktualizuje metodické usmernenia a stanoviská súvisiace s implementáciou projektov EÚ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b/>
              </w:rPr>
            </w:pPr>
            <w:r w:rsidRPr="00536549">
              <w:t>pripomienkuje relevantnú dokumentáciu</w:t>
            </w:r>
          </w:p>
        </w:tc>
      </w:tr>
      <w:tr w:rsidR="00377B0D" w:rsidRPr="00536549" w:rsidTr="00C01C54">
        <w:trPr>
          <w:trHeight w:val="173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  <w:color w:val="FF0000"/>
              </w:rPr>
            </w:pPr>
            <w:r w:rsidRPr="00536549">
              <w:rPr>
                <w:b/>
              </w:rPr>
              <w:t>manažér monitorovania OP</w:t>
            </w: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pripravuje a vypracováva  monitorovacie správy k OP definované v Systéme riadenia EŠIF na PO 2014 - 2020</w:t>
            </w:r>
          </w:p>
        </w:tc>
      </w:tr>
      <w:tr w:rsidR="00377B0D" w:rsidRPr="00536549" w:rsidTr="00C01C54">
        <w:trPr>
          <w:trHeight w:val="17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pripravuje a vypracováva iné monitorovacie dokumenty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 xml:space="preserve">manažér hodnotenia </w:t>
            </w:r>
            <w:r w:rsidRPr="00536549">
              <w:rPr>
                <w:b/>
              </w:rPr>
              <w:lastRenderedPageBreak/>
              <w:t>OP</w:t>
            </w:r>
          </w:p>
          <w:p w:rsidR="00377B0D" w:rsidRPr="00536549" w:rsidRDefault="00377B0D" w:rsidP="00CB2074">
            <w:pPr>
              <w:pStyle w:val="Zkladntext"/>
              <w:rPr>
                <w:b/>
                <w:color w:val="FF0000"/>
              </w:rPr>
            </w:pPr>
          </w:p>
        </w:tc>
        <w:tc>
          <w:tcPr>
            <w:tcW w:w="7354" w:type="dxa"/>
            <w:vAlign w:val="center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  <w:tab w:val="num" w:pos="4168"/>
              </w:tabs>
              <w:spacing w:before="0" w:after="0"/>
              <w:ind w:left="175" w:hanging="175"/>
              <w:jc w:val="left"/>
              <w:rPr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lastRenderedPageBreak/>
              <w:t>zabezpečuje vypracovanie a aktualizáciu stratégie hodnotenia, plánu hodnotenia a ročných plánov hodnotení OP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  <w:vAlign w:val="center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  <w:tab w:val="num" w:pos="4168"/>
              </w:tabs>
              <w:spacing w:before="0" w:after="0"/>
              <w:ind w:left="175" w:hanging="175"/>
              <w:jc w:val="left"/>
              <w:rPr>
                <w:color w:val="FF0000"/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koordinuje externé hodnotenie OP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  <w:vAlign w:val="center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  <w:tab w:val="num" w:pos="4168"/>
              </w:tabs>
              <w:spacing w:before="0" w:after="0"/>
              <w:ind w:left="175" w:hanging="175"/>
              <w:jc w:val="left"/>
              <w:rPr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vypracováva interné hodnotenia, štúdie a analýzy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  <w:color w:val="FF0000"/>
              </w:rPr>
            </w:pPr>
            <w:r w:rsidRPr="00536549">
              <w:rPr>
                <w:b/>
              </w:rPr>
              <w:t>manažér pre informovanie a komunikáciu</w:t>
            </w: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zodpovedá za vypracovanie/ aktualizáciu komunikačných stratégií/ komunikačných plánov OP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  <w:highlight w:val="yellow"/>
              </w:rPr>
            </w:pPr>
          </w:p>
        </w:tc>
        <w:tc>
          <w:tcPr>
            <w:tcW w:w="7354" w:type="dxa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  <w:tab w:val="num" w:pos="4168"/>
              </w:tabs>
              <w:spacing w:before="0" w:after="0"/>
              <w:ind w:left="175" w:hanging="175"/>
              <w:jc w:val="left"/>
              <w:rPr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poskytuje informácie (emailom, poštou) o možnostiach podpory z OP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  <w:highlight w:val="yellow"/>
              </w:rPr>
            </w:pPr>
          </w:p>
        </w:tc>
        <w:tc>
          <w:tcPr>
            <w:tcW w:w="7354" w:type="dxa"/>
          </w:tcPr>
          <w:p w:rsidR="00377B0D" w:rsidRPr="00536549" w:rsidRDefault="00377B0D" w:rsidP="0001610E">
            <w:pPr>
              <w:pStyle w:val="Zoznamsodrkami"/>
              <w:tabs>
                <w:tab w:val="num" w:pos="176"/>
                <w:tab w:val="num" w:pos="4168"/>
              </w:tabs>
              <w:spacing w:before="0" w:after="0"/>
              <w:ind w:left="175" w:hanging="175"/>
              <w:jc w:val="left"/>
              <w:rPr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realizuje informačné aktivity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ITMS</w:t>
            </w:r>
          </w:p>
        </w:tc>
        <w:tc>
          <w:tcPr>
            <w:tcW w:w="7354" w:type="dxa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</w:tabs>
              <w:spacing w:before="0" w:after="0"/>
              <w:ind w:left="175" w:hanging="175"/>
              <w:jc w:val="left"/>
              <w:rPr>
                <w:color w:val="FF0000"/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 xml:space="preserve">zabezpečuje aktualizáciu prístupov do ITMS </w:t>
            </w:r>
          </w:p>
          <w:p w:rsidR="00377B0D" w:rsidRPr="00536549" w:rsidRDefault="00377B0D" w:rsidP="00CB2074">
            <w:pPr>
              <w:pStyle w:val="Zoznamsodrkami"/>
              <w:numPr>
                <w:ilvl w:val="0"/>
                <w:numId w:val="0"/>
              </w:numPr>
              <w:spacing w:before="0" w:after="0"/>
              <w:ind w:left="175"/>
              <w:jc w:val="left"/>
              <w:rPr>
                <w:color w:val="FF0000"/>
                <w:sz w:val="24"/>
                <w:szCs w:val="24"/>
                <w:lang w:val="sk-SK"/>
              </w:rPr>
            </w:pP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</w:tabs>
              <w:spacing w:before="0" w:after="0"/>
              <w:ind w:left="175" w:hanging="175"/>
              <w:jc w:val="left"/>
              <w:rPr>
                <w:color w:val="FF0000"/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vykonáva technickú podporu ITMS (zadávanie údajov, výziev, KZ, ...)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</w:tabs>
              <w:spacing w:before="0" w:after="0"/>
              <w:ind w:left="175" w:hanging="175"/>
              <w:jc w:val="left"/>
              <w:rPr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vykonáva metodickú podporu pri zadávaní údajov do ITMS</w:t>
            </w:r>
          </w:p>
        </w:tc>
      </w:tr>
      <w:tr w:rsidR="00377B0D" w:rsidRPr="00536549" w:rsidTr="00C01C54">
        <w:trPr>
          <w:trHeight w:val="293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koordinátor auditov a certifikačných overovaní</w:t>
            </w:r>
          </w:p>
        </w:tc>
        <w:tc>
          <w:tcPr>
            <w:tcW w:w="7354" w:type="dxa"/>
          </w:tcPr>
          <w:p w:rsidR="00377B0D" w:rsidRPr="00536549" w:rsidRDefault="00377B0D" w:rsidP="00C01C54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 xml:space="preserve">zabezpečuje </w:t>
            </w:r>
            <w:r w:rsidR="00E60134">
              <w:t xml:space="preserve">súčinnosť pri výkone </w:t>
            </w:r>
            <w:r w:rsidRPr="00536549">
              <w:t>audit</w:t>
            </w:r>
            <w:r w:rsidR="00E60134">
              <w:t>ov</w:t>
            </w:r>
            <w:r w:rsidRPr="00536549">
              <w:t>/kontrol a certifikačn</w:t>
            </w:r>
            <w:r w:rsidR="00E60134">
              <w:t>ých</w:t>
            </w:r>
            <w:r w:rsidRPr="00536549">
              <w:t xml:space="preserve"> overovan</w:t>
            </w:r>
            <w:r w:rsidR="00E60134">
              <w:t>í</w:t>
            </w:r>
            <w:r w:rsidRPr="00536549">
              <w:t xml:space="preserve"> v subjektoch od fázy prípravy vyžiadanej dokumentácie až po fázu odpočtu splnenia nápravných opatrení</w:t>
            </w:r>
          </w:p>
        </w:tc>
      </w:tr>
      <w:tr w:rsidR="00377B0D" w:rsidRPr="00536549" w:rsidTr="00C01C54">
        <w:trPr>
          <w:trHeight w:val="29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pripravuje stanoviská k zisteniam z auditov/kontrol/certifikačných overovaní</w:t>
            </w:r>
          </w:p>
        </w:tc>
      </w:tr>
      <w:tr w:rsidR="00377B0D" w:rsidRPr="00536549" w:rsidTr="00C01C54">
        <w:trPr>
          <w:trHeight w:val="173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posudzovania projektov</w:t>
            </w: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zabezpečuje príjem, registráciu a administratívne overenie podmienok poskytnutia príspevku v rámci ŽoNFP</w:t>
            </w:r>
          </w:p>
        </w:tc>
      </w:tr>
      <w:tr w:rsidR="00377B0D" w:rsidRPr="00536549" w:rsidTr="00C01C54">
        <w:trPr>
          <w:trHeight w:val="17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zabezpečuje vypracovanie rozhodnutia o schválení/neschválení ŽoNFP, resp. zastavení konania, alebo zmene rozhodnutia o ŽoNFP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Default="00377B0D" w:rsidP="00CB2074">
            <w:pPr>
              <w:pStyle w:val="Zkladntext"/>
              <w:rPr>
                <w:b/>
              </w:rPr>
            </w:pPr>
          </w:p>
          <w:p w:rsidR="00377B0D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projektový manažér</w:t>
            </w:r>
          </w:p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C01C54" w:rsidRDefault="00377B0D" w:rsidP="00DB4EEA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noProof/>
              </w:rPr>
            </w:pPr>
            <w:r w:rsidRPr="00536549">
              <w:t>vypracováva návrh zmluvy o poskytnutí NFP/dodatky k zmluve o poskytnutí NFP</w:t>
            </w:r>
            <w:r w:rsidRPr="00377B0D">
              <w:t>/</w:t>
            </w:r>
            <w:r w:rsidRPr="00DB4EEA">
              <w:t>R</w:t>
            </w:r>
            <w:r w:rsidRPr="00377B0D">
              <w:t>ozhodnutia o schválení ŽoNFP</w:t>
            </w:r>
            <w:r w:rsidR="006B134E">
              <w:t xml:space="preserve"> pre NP</w:t>
            </w:r>
            <w:r w:rsidRPr="00377B0D">
              <w:t xml:space="preserve"> 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 xml:space="preserve">vykonáva administratívnu </w:t>
            </w:r>
            <w:ins w:id="52" w:author="Autor">
              <w:r w:rsidR="00A6237A">
                <w:t xml:space="preserve">finančnú </w:t>
              </w:r>
            </w:ins>
            <w:r w:rsidRPr="00536549">
              <w:t>kontrolu žiadostí o platbu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FE5CB5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 xml:space="preserve">vykonáva </w:t>
            </w:r>
            <w:ins w:id="53" w:author="Autor">
              <w:r w:rsidR="00A6237A">
                <w:t xml:space="preserve">finančnú </w:t>
              </w:r>
            </w:ins>
            <w:r w:rsidRPr="00536549">
              <w:t>kontrolu projektov na mieste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  <w:shd w:val="clear" w:color="auto" w:fill="auto"/>
          </w:tcPr>
          <w:p w:rsidR="00377B0D" w:rsidRPr="00420F13" w:rsidRDefault="00377B0D" w:rsidP="00F53E59">
            <w:pPr>
              <w:pStyle w:val="Zkladntext"/>
              <w:framePr w:wrap="around" w:hAnchor="margin" w:xAlign="center" w:yAlign="bottom"/>
              <w:tabs>
                <w:tab w:val="left" w:pos="301"/>
              </w:tabs>
              <w:ind w:left="301" w:hanging="284"/>
            </w:pPr>
            <w:r w:rsidRPr="00420F13">
              <w:t xml:space="preserve">vykonáva overovanie výročných/záverečných/následných monitorovacích správ projektu </w:t>
            </w:r>
          </w:p>
        </w:tc>
      </w:tr>
      <w:tr w:rsidR="00377B0D" w:rsidRPr="00536549" w:rsidTr="00C01C54">
        <w:trPr>
          <w:trHeight w:val="293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kontroly verejného obstarávania</w:t>
            </w:r>
          </w:p>
        </w:tc>
        <w:tc>
          <w:tcPr>
            <w:tcW w:w="7354" w:type="dxa"/>
          </w:tcPr>
          <w:p w:rsidR="00377B0D" w:rsidRPr="00536549" w:rsidRDefault="00377B0D" w:rsidP="00F53E59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 xml:space="preserve">zabezpečuje </w:t>
            </w:r>
            <w:del w:id="54" w:author="Autor">
              <w:r w:rsidRPr="00536549" w:rsidDel="00A6237A">
                <w:delText>administratívnu</w:delText>
              </w:r>
            </w:del>
            <w:r w:rsidRPr="00536549">
              <w:t xml:space="preserve"> </w:t>
            </w:r>
            <w:ins w:id="55" w:author="Autor">
              <w:r w:rsidR="00A6237A">
                <w:t xml:space="preserve">finančnú </w:t>
              </w:r>
            </w:ins>
            <w:r w:rsidRPr="00536549">
              <w:t>kontrolu procesu verejného obstarávania v rámci implementácie projektov/zámerov</w:t>
            </w:r>
          </w:p>
        </w:tc>
      </w:tr>
      <w:tr w:rsidR="00377B0D" w:rsidRPr="00536549" w:rsidTr="00C01C54">
        <w:trPr>
          <w:trHeight w:val="29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poskytuje konzultácie žiadateľom a prijímateľom v oblasti verejného obstarávania</w:t>
            </w:r>
          </w:p>
        </w:tc>
      </w:tr>
      <w:tr w:rsidR="00377B0D" w:rsidRPr="00536549" w:rsidTr="00C01C54">
        <w:tc>
          <w:tcPr>
            <w:tcW w:w="2569" w:type="dxa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pre nezrovnalosti</w:t>
            </w: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zodpovedá za evidenciu nezrovnalostí a ich aktualizáciu</w:t>
            </w:r>
          </w:p>
        </w:tc>
      </w:tr>
      <w:tr w:rsidR="00377B0D" w:rsidRPr="00536549" w:rsidTr="00C01C54">
        <w:trPr>
          <w:trHeight w:val="173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technickej pomoci</w:t>
            </w: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vypracováva žiadosti o NFP pre projekty technickej pomoci</w:t>
            </w:r>
          </w:p>
        </w:tc>
      </w:tr>
      <w:tr w:rsidR="00377B0D" w:rsidRPr="00536549" w:rsidTr="00C01C54">
        <w:trPr>
          <w:trHeight w:val="17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Default="00377B0D" w:rsidP="00F53E59">
            <w:pPr>
              <w:pStyle w:val="Zkladntext"/>
              <w:numPr>
                <w:ilvl w:val="0"/>
                <w:numId w:val="10"/>
              </w:numPr>
              <w:tabs>
                <w:tab w:val="left" w:pos="239"/>
              </w:tabs>
              <w:ind w:left="301" w:hanging="284"/>
              <w:rPr>
                <w:noProof/>
              </w:rPr>
            </w:pPr>
            <w:r>
              <w:t xml:space="preserve">koordinuje verejné obstarávania (najmä administratívnu časť – zabezpečenie dokumentácie VO) projektov TP </w:t>
            </w:r>
          </w:p>
          <w:p w:rsidR="00E322B6" w:rsidRPr="00C01C54" w:rsidRDefault="00E322B6" w:rsidP="00801286">
            <w:pPr>
              <w:pStyle w:val="Zkladntext"/>
              <w:ind w:left="709"/>
              <w:rPr>
                <w:noProof/>
              </w:rPr>
            </w:pPr>
          </w:p>
        </w:tc>
      </w:tr>
      <w:tr w:rsidR="00377B0D" w:rsidRPr="00536549" w:rsidTr="00C01C54">
        <w:trPr>
          <w:trHeight w:val="17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vypracováva žiadosti o platbu pre projekty technickej pomoci</w:t>
            </w:r>
          </w:p>
        </w:tc>
      </w:tr>
      <w:tr w:rsidR="006B134E" w:rsidRPr="00536549" w:rsidTr="00C01C54">
        <w:tc>
          <w:tcPr>
            <w:tcW w:w="2569" w:type="dxa"/>
            <w:vMerge w:val="restart"/>
            <w:vAlign w:val="center"/>
          </w:tcPr>
          <w:p w:rsidR="006B134E" w:rsidRPr="00536549" w:rsidRDefault="006B134E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kontrolór (EŠIF)</w:t>
            </w:r>
          </w:p>
        </w:tc>
        <w:tc>
          <w:tcPr>
            <w:tcW w:w="7354" w:type="dxa"/>
          </w:tcPr>
          <w:p w:rsidR="006B134E" w:rsidRPr="00536549" w:rsidRDefault="006B134E" w:rsidP="006D28B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kontroluje súlad vykonávaných činností v rámci RO</w:t>
            </w:r>
            <w:r>
              <w:t>/SO</w:t>
            </w:r>
            <w:r w:rsidRPr="00536549">
              <w:t xml:space="preserve"> s manuálom procedúr RO , ako aj relevantnými usmerneniami, metodickými pokynmi, výkladmi a postupmi definovanými na národnej úrovni</w:t>
            </w:r>
          </w:p>
        </w:tc>
      </w:tr>
      <w:tr w:rsidR="00C32F2B" w:rsidRPr="00536549" w:rsidTr="00C32F2B">
        <w:trPr>
          <w:trHeight w:val="416"/>
        </w:trPr>
        <w:tc>
          <w:tcPr>
            <w:tcW w:w="2569" w:type="dxa"/>
            <w:vMerge/>
            <w:vAlign w:val="center"/>
          </w:tcPr>
          <w:p w:rsidR="00C32F2B" w:rsidRPr="00536549" w:rsidRDefault="00C32F2B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C32F2B" w:rsidRPr="00536549" w:rsidRDefault="00C32F2B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 xml:space="preserve">vykonáva </w:t>
            </w:r>
            <w:ins w:id="56" w:author="Autor">
              <w:r w:rsidR="00EB089A">
                <w:t xml:space="preserve">finančné </w:t>
              </w:r>
            </w:ins>
            <w:r w:rsidRPr="00536549">
              <w:t>kontroly na mieste</w:t>
            </w:r>
          </w:p>
        </w:tc>
      </w:tr>
      <w:tr w:rsidR="00437199" w:rsidRPr="00536549" w:rsidTr="00C01C54">
        <w:tc>
          <w:tcPr>
            <w:tcW w:w="2569" w:type="dxa"/>
            <w:vMerge w:val="restart"/>
            <w:vAlign w:val="center"/>
          </w:tcPr>
          <w:p w:rsidR="00437199" w:rsidRPr="00377B0D" w:rsidRDefault="00437199" w:rsidP="00377B0D">
            <w:pPr>
              <w:pStyle w:val="Zkladntext"/>
              <w:rPr>
                <w:b/>
              </w:rPr>
            </w:pPr>
            <w:r w:rsidRPr="00377B0D">
              <w:rPr>
                <w:b/>
              </w:rPr>
              <w:t>Manažér overovania podnetov</w:t>
            </w:r>
          </w:p>
        </w:tc>
        <w:tc>
          <w:tcPr>
            <w:tcW w:w="7354" w:type="dxa"/>
          </w:tcPr>
          <w:p w:rsidR="00437199" w:rsidRPr="00536549" w:rsidRDefault="00437199" w:rsidP="00D625BE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>
              <w:t xml:space="preserve">zodpovedá za evidenciu podnetov </w:t>
            </w:r>
          </w:p>
        </w:tc>
      </w:tr>
      <w:tr w:rsidR="00437199" w:rsidRPr="00536549" w:rsidTr="00C01C54">
        <w:tc>
          <w:tcPr>
            <w:tcW w:w="2569" w:type="dxa"/>
            <w:vMerge/>
            <w:vAlign w:val="center"/>
          </w:tcPr>
          <w:p w:rsidR="00437199" w:rsidRPr="00377B0D" w:rsidRDefault="00437199" w:rsidP="00377B0D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437199" w:rsidRPr="00536549" w:rsidRDefault="00437199" w:rsidP="00D625BE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>
              <w:t>vykonáva preverovanie podnetov</w:t>
            </w:r>
          </w:p>
        </w:tc>
      </w:tr>
      <w:tr w:rsidR="00437199" w:rsidRPr="00536549" w:rsidTr="00C01C54">
        <w:tc>
          <w:tcPr>
            <w:tcW w:w="2569" w:type="dxa"/>
            <w:vMerge/>
            <w:vAlign w:val="center"/>
          </w:tcPr>
          <w:p w:rsidR="00437199" w:rsidRPr="00377B0D" w:rsidRDefault="00437199" w:rsidP="00377B0D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437199" w:rsidRPr="00536549" w:rsidRDefault="00437199" w:rsidP="00D625BE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>
              <w:t>prijíma opatrenia na odstránenie nedostatkov zistených preverením podnetov</w:t>
            </w:r>
          </w:p>
        </w:tc>
      </w:tr>
      <w:tr w:rsidR="00437199" w:rsidRPr="00536549" w:rsidTr="00C01C54">
        <w:tc>
          <w:tcPr>
            <w:tcW w:w="2569" w:type="dxa"/>
            <w:vAlign w:val="center"/>
          </w:tcPr>
          <w:p w:rsidR="00437199" w:rsidRPr="00536549" w:rsidRDefault="00437199" w:rsidP="00377B0D">
            <w:pPr>
              <w:pStyle w:val="Zkladntext"/>
              <w:rPr>
                <w:b/>
              </w:rPr>
            </w:pPr>
            <w:r w:rsidRPr="00377B0D">
              <w:rPr>
                <w:b/>
              </w:rPr>
              <w:t xml:space="preserve">kontrolór plnenia úloh sprostredkovateľského orgánu </w:t>
            </w:r>
          </w:p>
        </w:tc>
        <w:tc>
          <w:tcPr>
            <w:tcW w:w="7354" w:type="dxa"/>
          </w:tcPr>
          <w:p w:rsidR="00437199" w:rsidRPr="00C01C54" w:rsidRDefault="00437199" w:rsidP="00DB4EEA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noProof/>
              </w:rPr>
            </w:pPr>
            <w:r w:rsidRPr="007F0539">
              <w:t>zabezpečuje kontrolu</w:t>
            </w:r>
            <w:r w:rsidRPr="00E37101">
              <w:t xml:space="preserve"> vykonávania</w:t>
            </w:r>
            <w:r w:rsidRPr="00377B0D">
              <w:t xml:space="preserve"> úloh zo strany sprostredkovateľského orgánu podľa Zmluvy o vykonávaní časti úloh riadiaceho orgánu sprostredkovateľským orgánom </w:t>
            </w:r>
            <w:r>
              <w:t xml:space="preserve"> </w:t>
            </w:r>
          </w:p>
        </w:tc>
      </w:tr>
      <w:tr w:rsidR="00437199" w:rsidRPr="00536549" w:rsidTr="00C01C54">
        <w:tc>
          <w:tcPr>
            <w:tcW w:w="2569" w:type="dxa"/>
            <w:vAlign w:val="center"/>
          </w:tcPr>
          <w:p w:rsidR="00437199" w:rsidRPr="00536549" w:rsidRDefault="00437199" w:rsidP="00D625BE">
            <w:pPr>
              <w:pStyle w:val="Zkladntext"/>
              <w:rPr>
                <w:b/>
                <w:color w:val="FF0000"/>
              </w:rPr>
            </w:pPr>
            <w:r w:rsidRPr="00536549">
              <w:rPr>
                <w:b/>
              </w:rPr>
              <w:t>manažér pre riadenie ľudských zdrojov</w:t>
            </w:r>
          </w:p>
        </w:tc>
        <w:tc>
          <w:tcPr>
            <w:tcW w:w="7354" w:type="dxa"/>
          </w:tcPr>
          <w:p w:rsidR="00437199" w:rsidRPr="00536549" w:rsidRDefault="00437199" w:rsidP="00D625BE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zabezpečuje činnosti spojené s odborným vzdelávaním zamestnancov RO/SO</w:t>
            </w:r>
          </w:p>
        </w:tc>
      </w:tr>
      <w:tr w:rsidR="00437199" w:rsidRPr="00536549" w:rsidTr="00C01C54">
        <w:tc>
          <w:tcPr>
            <w:tcW w:w="2569" w:type="dxa"/>
            <w:vAlign w:val="center"/>
          </w:tcPr>
          <w:p w:rsidR="00437199" w:rsidRPr="00536549" w:rsidRDefault="00437199" w:rsidP="00B66320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asistent/zamestnanec zodpovedný za administratívnu podporu</w:t>
            </w:r>
            <w:r>
              <w:rPr>
                <w:rStyle w:val="Odkaznapoznmkupodiarou"/>
                <w:b/>
              </w:rPr>
              <w:footnoteReference w:id="21"/>
            </w:r>
          </w:p>
        </w:tc>
        <w:tc>
          <w:tcPr>
            <w:tcW w:w="7354" w:type="dxa"/>
          </w:tcPr>
          <w:p w:rsidR="00437199" w:rsidRPr="00536549" w:rsidRDefault="00437199" w:rsidP="00185B3E">
            <w:pPr>
              <w:pStyle w:val="Zkladntext"/>
              <w:ind w:left="709"/>
            </w:pPr>
          </w:p>
        </w:tc>
      </w:tr>
      <w:tr w:rsidR="00437199" w:rsidRPr="00536549" w:rsidTr="00C01C54">
        <w:tc>
          <w:tcPr>
            <w:tcW w:w="2569" w:type="dxa"/>
            <w:vAlign w:val="center"/>
          </w:tcPr>
          <w:p w:rsidR="00437199" w:rsidRPr="00536549" w:rsidRDefault="00437199" w:rsidP="00B66320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právnik</w:t>
            </w:r>
            <w:r>
              <w:rPr>
                <w:rStyle w:val="Odkaznapoznmkupodiarou"/>
                <w:b/>
              </w:rPr>
              <w:footnoteReference w:id="22"/>
            </w:r>
          </w:p>
        </w:tc>
        <w:tc>
          <w:tcPr>
            <w:tcW w:w="7354" w:type="dxa"/>
          </w:tcPr>
          <w:p w:rsidR="00437199" w:rsidRPr="00536549" w:rsidRDefault="00437199" w:rsidP="00185B3E">
            <w:pPr>
              <w:pStyle w:val="Zkladntext"/>
              <w:ind w:left="709"/>
            </w:pPr>
          </w:p>
        </w:tc>
      </w:tr>
      <w:tr w:rsidR="00437199" w:rsidRPr="00536549" w:rsidTr="00C01C54">
        <w:trPr>
          <w:trHeight w:val="557"/>
        </w:trPr>
        <w:tc>
          <w:tcPr>
            <w:tcW w:w="2569" w:type="dxa"/>
            <w:vAlign w:val="center"/>
          </w:tcPr>
          <w:p w:rsidR="00437199" w:rsidRPr="00536549" w:rsidRDefault="00437199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sektorový/rezortný expert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7354" w:type="dxa"/>
          </w:tcPr>
          <w:p w:rsidR="00437199" w:rsidRPr="00536549" w:rsidRDefault="00437199" w:rsidP="00185B3E">
            <w:pPr>
              <w:pStyle w:val="Zkladntext"/>
              <w:ind w:left="709"/>
            </w:pPr>
          </w:p>
        </w:tc>
      </w:tr>
    </w:tbl>
    <w:p w:rsidR="0082404E" w:rsidRPr="0082404E" w:rsidRDefault="00502866" w:rsidP="00502866">
      <w:pPr>
        <w:pStyle w:val="MPCKO2"/>
        <w:numPr>
          <w:ilvl w:val="0"/>
          <w:numId w:val="0"/>
        </w:numPr>
        <w:ind w:left="576" w:hanging="576"/>
      </w:pPr>
      <w:bookmarkStart w:id="57" w:name="_Toc389123333"/>
      <w:bookmarkStart w:id="58" w:name="_Toc424627616"/>
      <w:r>
        <w:t xml:space="preserve">3.2 </w:t>
      </w:r>
      <w:r w:rsidR="0082404E" w:rsidRPr="0082404E">
        <w:t>Kvalifikačné predpoklady pre štandardizované pozície</w:t>
      </w:r>
      <w:bookmarkEnd w:id="57"/>
      <w:bookmarkEnd w:id="58"/>
    </w:p>
    <w:p w:rsidR="0082404E" w:rsidRDefault="00301908" w:rsidP="00057A3A">
      <w:pPr>
        <w:pStyle w:val="Zkladntext"/>
        <w:numPr>
          <w:ilvl w:val="0"/>
          <w:numId w:val="20"/>
        </w:numPr>
        <w:spacing w:before="120"/>
        <w:ind w:left="426" w:hanging="425"/>
        <w:jc w:val="both"/>
      </w:pPr>
      <w:r w:rsidRPr="00301908">
        <w:t>Kvalifikačné predpoklady pre štandardizované pozície sa vzťahujú na uchádzačov o štátnu službu, resp. verejnú službu na voľné štátnozamestnanecké, resp. pracovné miesta</w:t>
      </w:r>
      <w:r w:rsidR="0004217B">
        <w:t xml:space="preserve"> </w:t>
      </w:r>
      <w:r w:rsidRPr="00301908">
        <w:t>obsadzované  na základe výberového konania alebo výberu podľa platného zákona o štátnej službe, resp. Zákonníka práce a zákona o výkone práce vo verejnom záujme.</w:t>
      </w:r>
    </w:p>
    <w:p w:rsidR="0082404E" w:rsidRPr="00441F31" w:rsidRDefault="00301908" w:rsidP="00057A3A">
      <w:pPr>
        <w:pStyle w:val="Popis"/>
        <w:keepNext/>
        <w:numPr>
          <w:ilvl w:val="0"/>
          <w:numId w:val="20"/>
        </w:numPr>
        <w:spacing w:before="120" w:after="120"/>
        <w:ind w:left="426" w:hanging="425"/>
        <w:jc w:val="both"/>
        <w:rPr>
          <w:bCs w:val="0"/>
          <w:i w:val="0"/>
          <w:sz w:val="24"/>
          <w:szCs w:val="24"/>
          <w:lang w:val="sk-SK" w:eastAsia="sk-SK"/>
        </w:rPr>
      </w:pPr>
      <w:r w:rsidRPr="00441F31">
        <w:rPr>
          <w:bCs w:val="0"/>
          <w:i w:val="0"/>
          <w:sz w:val="24"/>
          <w:szCs w:val="24"/>
          <w:lang w:val="sk-SK" w:eastAsia="sk-SK"/>
        </w:rPr>
        <w:t>Kvalifikačné predpoklady pre štandardizované pozície sa neuplatňujú na pozície obsadené zamestnancami RO/SO v štátnozamestnaneckom, resp. pracovnom vzťahu</w:t>
      </w:r>
      <w:r w:rsidR="0004217B" w:rsidRPr="00441F31">
        <w:rPr>
          <w:bCs w:val="0"/>
          <w:i w:val="0"/>
          <w:sz w:val="24"/>
          <w:szCs w:val="24"/>
          <w:lang w:val="sk-SK" w:eastAsia="sk-SK"/>
        </w:rPr>
        <w:t xml:space="preserve"> </w:t>
      </w:r>
      <w:r w:rsidRPr="00441F31">
        <w:rPr>
          <w:bCs w:val="0"/>
          <w:i w:val="0"/>
          <w:sz w:val="24"/>
          <w:szCs w:val="24"/>
          <w:lang w:val="sk-SK" w:eastAsia="sk-SK"/>
        </w:rPr>
        <w:t xml:space="preserve">pred nadobudnutím účinnosti </w:t>
      </w:r>
      <w:r w:rsidR="00F06C6F" w:rsidRPr="00441F31">
        <w:rPr>
          <w:bCs w:val="0"/>
          <w:i w:val="0"/>
          <w:sz w:val="24"/>
          <w:szCs w:val="24"/>
          <w:lang w:val="sk-SK" w:eastAsia="sk-SK"/>
        </w:rPr>
        <w:t xml:space="preserve">tohto </w:t>
      </w:r>
      <w:r w:rsidRPr="00441F31">
        <w:rPr>
          <w:bCs w:val="0"/>
          <w:i w:val="0"/>
          <w:sz w:val="24"/>
          <w:szCs w:val="24"/>
          <w:lang w:val="sk-SK" w:eastAsia="sk-SK"/>
        </w:rPr>
        <w:t>metodického pokynu v prípade zmeny opisu štátnozamestnaneckého miesta</w:t>
      </w:r>
      <w:r w:rsidR="00F06C6F" w:rsidRPr="00441F31">
        <w:rPr>
          <w:bCs w:val="0"/>
          <w:i w:val="0"/>
          <w:sz w:val="24"/>
          <w:szCs w:val="24"/>
          <w:lang w:val="sk-SK" w:eastAsia="sk-SK"/>
        </w:rPr>
        <w:t>/pracovnej pozície</w:t>
      </w:r>
      <w:r w:rsidRPr="00441F31">
        <w:rPr>
          <w:bCs w:val="0"/>
          <w:i w:val="0"/>
          <w:sz w:val="24"/>
          <w:szCs w:val="24"/>
          <w:lang w:val="sk-SK" w:eastAsia="sk-SK"/>
        </w:rPr>
        <w:t>.</w:t>
      </w:r>
      <w:r w:rsidR="001701FD" w:rsidRPr="00441F31">
        <w:rPr>
          <w:bCs w:val="0"/>
          <w:i w:val="0"/>
          <w:sz w:val="24"/>
          <w:szCs w:val="24"/>
          <w:lang w:val="sk-SK" w:eastAsia="sk-SK"/>
        </w:rPr>
        <w:t xml:space="preserve"> – RO OP EVS – zásadná pripomienka</w:t>
      </w:r>
    </w:p>
    <w:p w:rsidR="00301908" w:rsidRDefault="00301908" w:rsidP="00057A3A">
      <w:pPr>
        <w:pStyle w:val="Zkladntext"/>
        <w:numPr>
          <w:ilvl w:val="0"/>
          <w:numId w:val="20"/>
        </w:numPr>
        <w:spacing w:before="120"/>
        <w:ind w:left="426" w:hanging="425"/>
        <w:jc w:val="both"/>
      </w:pPr>
      <w:r w:rsidRPr="00301908">
        <w:t>Odborná prax v oblasti implementácie fondov EÚ v zmysle špecifických kvalifikačných predpokladov je súhrn znalostí a zručností, ktoré uchádzač o zamestnanie získal v oblasti implementácie fondov EÚ v priebehu predchádzajúcej praxe.</w:t>
      </w:r>
    </w:p>
    <w:p w:rsidR="00301908" w:rsidRDefault="00301908" w:rsidP="00057A3A">
      <w:pPr>
        <w:pStyle w:val="Zkladntext"/>
        <w:numPr>
          <w:ilvl w:val="0"/>
          <w:numId w:val="20"/>
        </w:numPr>
        <w:spacing w:before="120"/>
        <w:ind w:left="426" w:hanging="425"/>
        <w:jc w:val="both"/>
        <w:rPr>
          <w:lang w:eastAsia="en-US"/>
        </w:rPr>
      </w:pPr>
      <w:r w:rsidRPr="00301908">
        <w:rPr>
          <w:lang w:eastAsia="en-US"/>
        </w:rPr>
        <w:t>Obdobná prax v obdobnej oblasti v zmysle špecifických kvalifikačných predpokladov je súhrn znalostí a zručností, ktoré uchádzač o zamestnanie získal v obdobnej oblasti činností, ktoré priamo nesúviseli s implementáciou fondov EÚ (napr. v oblasti kontroly, verejného obstarávania).</w:t>
      </w:r>
    </w:p>
    <w:p w:rsidR="00301908" w:rsidRDefault="00301908" w:rsidP="00057A3A">
      <w:pPr>
        <w:pStyle w:val="Zkladntext"/>
        <w:numPr>
          <w:ilvl w:val="0"/>
          <w:numId w:val="20"/>
        </w:numPr>
        <w:spacing w:before="120"/>
        <w:ind w:left="426" w:hanging="425"/>
        <w:jc w:val="both"/>
        <w:rPr>
          <w:lang w:eastAsia="en-US"/>
        </w:rPr>
      </w:pPr>
      <w:r w:rsidRPr="00301908">
        <w:rPr>
          <w:lang w:eastAsia="en-US"/>
        </w:rPr>
        <w:t>Všeobecné kvalifikačné predpoklady v zmysle kvalifikačných predpokladov</w:t>
      </w:r>
      <w:r w:rsidR="0004217B">
        <w:rPr>
          <w:lang w:eastAsia="en-US"/>
        </w:rPr>
        <w:t xml:space="preserve"> </w:t>
      </w:r>
      <w:r w:rsidRPr="00301908">
        <w:rPr>
          <w:lang w:eastAsia="en-US"/>
        </w:rPr>
        <w:t>pre štandardizované pozície sú požiadavky, ktoré musí uchádzač o zamestnanie spĺňať</w:t>
      </w:r>
      <w:r w:rsidR="0004217B">
        <w:rPr>
          <w:lang w:eastAsia="en-US"/>
        </w:rPr>
        <w:t xml:space="preserve"> </w:t>
      </w:r>
      <w:r w:rsidRPr="00301908">
        <w:rPr>
          <w:lang w:eastAsia="en-US"/>
        </w:rPr>
        <w:t>na prijatie do štátnej, resp. verejnej služby v súlade s platným zákonom o štátnej službe, resp. Zákonníkom práce</w:t>
      </w:r>
      <w:r w:rsidR="00F06C6F">
        <w:rPr>
          <w:lang w:eastAsia="en-US"/>
        </w:rPr>
        <w:t>, zákonom o výkone práce vo verejnom záujme</w:t>
      </w:r>
      <w:r w:rsidRPr="00301908">
        <w:rPr>
          <w:lang w:eastAsia="en-US"/>
        </w:rPr>
        <w:t>.</w:t>
      </w:r>
    </w:p>
    <w:p w:rsidR="006B16F8" w:rsidRPr="003A0D0F" w:rsidRDefault="00301908" w:rsidP="00057A3A">
      <w:pPr>
        <w:pStyle w:val="Odsekzoznamu"/>
        <w:numPr>
          <w:ilvl w:val="0"/>
          <w:numId w:val="20"/>
        </w:numPr>
        <w:spacing w:before="120" w:after="120"/>
        <w:ind w:left="426" w:hanging="425"/>
        <w:contextualSpacing w:val="0"/>
        <w:jc w:val="both"/>
      </w:pPr>
      <w:r>
        <w:lastRenderedPageBreak/>
        <w:t>Špecifické kvalifikačné predpoklady a osobnostné predpoklady v zmysle kvalifikačných predpokladov pre štandardizované pozície predstavujú vítané znalosti, schopnosti a zručnosti, ktoré môžu RO/SO zohľadniť pri osobnom pohovore s uchádzačmi o zamestnanie.</w:t>
      </w:r>
      <w:r w:rsidR="006B16F8">
        <w:t xml:space="preserve"> </w:t>
      </w:r>
      <w:r w:rsidR="006B16F8" w:rsidRPr="001613C4">
        <w:rPr>
          <w:lang w:eastAsia="en-US"/>
        </w:rPr>
        <w:t xml:space="preserve">Špecifické kvalifikačné predpoklady </w:t>
      </w:r>
      <w:r w:rsidR="006B16F8">
        <w:rPr>
          <w:lang w:eastAsia="en-US"/>
        </w:rPr>
        <w:t>špecifikujú</w:t>
      </w:r>
      <w:r w:rsidR="006B16F8" w:rsidRPr="001613C4">
        <w:rPr>
          <w:lang w:eastAsia="en-US"/>
        </w:rPr>
        <w:t xml:space="preserve"> </w:t>
      </w:r>
      <w:r w:rsidR="006B16F8">
        <w:rPr>
          <w:lang w:eastAsia="en-US"/>
        </w:rPr>
        <w:t xml:space="preserve">znalosť ovládania cudzieho jazyka, </w:t>
      </w:r>
      <w:r w:rsidR="006B16F8" w:rsidRPr="001613C4">
        <w:rPr>
          <w:lang w:eastAsia="en-US"/>
        </w:rPr>
        <w:t>počítačovej gramotnosti, znalosti konkrétnych legislatívnych predpisov, ktoré sú pri výkone práce aplikované a počet rokov odbornej praxe</w:t>
      </w:r>
      <w:r w:rsidR="006B16F8">
        <w:rPr>
          <w:lang w:eastAsia="en-US"/>
        </w:rPr>
        <w:t xml:space="preserve"> alebo obdobnej praxe</w:t>
      </w:r>
      <w:r w:rsidR="006B16F8" w:rsidRPr="001613C4">
        <w:rPr>
          <w:lang w:eastAsia="en-US"/>
        </w:rPr>
        <w:t xml:space="preserve">, ktorá je </w:t>
      </w:r>
      <w:r w:rsidR="006B16F8">
        <w:rPr>
          <w:lang w:eastAsia="en-US"/>
        </w:rPr>
        <w:t>vítaná</w:t>
      </w:r>
      <w:r w:rsidR="006B16F8" w:rsidRPr="001613C4">
        <w:rPr>
          <w:lang w:eastAsia="en-US"/>
        </w:rPr>
        <w:t xml:space="preserve"> pre jednotlivé pozície. </w:t>
      </w:r>
    </w:p>
    <w:p w:rsidR="00301908" w:rsidRDefault="00301908" w:rsidP="00057A3A">
      <w:pPr>
        <w:pStyle w:val="Zkladntext"/>
        <w:numPr>
          <w:ilvl w:val="0"/>
          <w:numId w:val="20"/>
        </w:numPr>
        <w:spacing w:before="120"/>
        <w:ind w:left="426" w:hanging="425"/>
        <w:jc w:val="both"/>
        <w:rPr>
          <w:lang w:eastAsia="en-US"/>
        </w:rPr>
      </w:pPr>
      <w:r w:rsidRPr="00301908">
        <w:rPr>
          <w:lang w:eastAsia="en-US"/>
        </w:rPr>
        <w:t xml:space="preserve">Individuálne vlastnosti AK zahŕňajú súhrn schopností a zručností, ktoré sú nevyhnutné na výkon kompetencií na pracovnej pozícií. Návrh obsahuje minimálnu požadovanú úroveň </w:t>
      </w:r>
      <w:r w:rsidR="00460C39">
        <w:rPr>
          <w:lang w:eastAsia="en-US"/>
        </w:rPr>
        <w:t xml:space="preserve">osobnostných predpokladov </w:t>
      </w:r>
      <w:r w:rsidRPr="00301908">
        <w:rPr>
          <w:lang w:eastAsia="en-US"/>
        </w:rPr>
        <w:t>a zručností, získaných kvalifikačných predpokladov vo vzťahu k zadefinovaným štandardizovaným pozíciám pre výkonných zamestnancov.</w:t>
      </w:r>
    </w:p>
    <w:p w:rsidR="006D28BF" w:rsidRDefault="006D28BF" w:rsidP="00536549">
      <w:pPr>
        <w:pStyle w:val="Popis"/>
        <w:keepNext/>
        <w:spacing w:before="120" w:after="120"/>
        <w:ind w:left="-851"/>
        <w:jc w:val="both"/>
        <w:rPr>
          <w:b/>
          <w:i w:val="0"/>
          <w:sz w:val="24"/>
          <w:szCs w:val="24"/>
          <w:lang w:val="sk-SK"/>
        </w:rPr>
      </w:pPr>
    </w:p>
    <w:p w:rsidR="0082404E" w:rsidRPr="00301908" w:rsidRDefault="0082404E" w:rsidP="00536549">
      <w:pPr>
        <w:pStyle w:val="Popis"/>
        <w:keepNext/>
        <w:spacing w:before="120" w:after="120"/>
        <w:ind w:left="-851"/>
        <w:jc w:val="both"/>
        <w:rPr>
          <w:b/>
          <w:i w:val="0"/>
          <w:sz w:val="24"/>
          <w:szCs w:val="24"/>
          <w:lang w:val="sk-SK"/>
        </w:rPr>
      </w:pPr>
      <w:r w:rsidRPr="00301908">
        <w:rPr>
          <w:b/>
          <w:i w:val="0"/>
          <w:sz w:val="24"/>
          <w:szCs w:val="24"/>
          <w:lang w:val="sk-SK"/>
        </w:rPr>
        <w:t>Tabuľka č. 3: Kvalifikačné predpoklady pre štandardizované pozície</w:t>
      </w:r>
    </w:p>
    <w:tbl>
      <w:tblPr>
        <w:tblW w:w="580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3542"/>
        <w:gridCol w:w="2978"/>
      </w:tblGrid>
      <w:tr w:rsidR="00437199" w:rsidRPr="00536549" w:rsidTr="00437199">
        <w:trPr>
          <w:cantSplit/>
          <w:trHeight w:val="449"/>
          <w:tblHeader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536549">
            <w:pPr>
              <w:pStyle w:val="Odsekzoznamu"/>
              <w:ind w:left="0"/>
              <w:jc w:val="center"/>
              <w:rPr>
                <w:rFonts w:eastAsia="Calibri"/>
                <w:b/>
                <w:bCs/>
                <w:iCs/>
              </w:rPr>
            </w:pPr>
            <w:r w:rsidRPr="00536549">
              <w:rPr>
                <w:rFonts w:eastAsia="Calibri"/>
                <w:b/>
              </w:rPr>
              <w:t>Pracovná pozícia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536549">
            <w:pPr>
              <w:jc w:val="center"/>
              <w:rPr>
                <w:rFonts w:eastAsia="Calibri"/>
                <w:b/>
                <w:bCs/>
              </w:rPr>
            </w:pPr>
            <w:r w:rsidRPr="00536549">
              <w:rPr>
                <w:rFonts w:eastAsia="Calibri"/>
                <w:b/>
              </w:rPr>
              <w:t>Kvalifikačné predpoklady - všeobecné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536549">
            <w:pPr>
              <w:jc w:val="center"/>
              <w:rPr>
                <w:rFonts w:eastAsia="Calibri"/>
                <w:b/>
              </w:rPr>
            </w:pPr>
            <w:r w:rsidRPr="00536549">
              <w:rPr>
                <w:rFonts w:eastAsia="Calibri"/>
                <w:b/>
              </w:rPr>
              <w:t>Kvalifikačné predpoklady – špecifické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536549">
            <w:pPr>
              <w:jc w:val="center"/>
              <w:rPr>
                <w:rFonts w:eastAsia="Calibri"/>
                <w:b/>
                <w:bCs/>
              </w:rPr>
            </w:pPr>
            <w:r w:rsidRPr="00536549">
              <w:rPr>
                <w:rFonts w:eastAsia="Calibri"/>
                <w:b/>
              </w:rPr>
              <w:t>Osobnostné predpoklady</w:t>
            </w:r>
          </w:p>
        </w:tc>
      </w:tr>
      <w:tr w:rsidR="00437199" w:rsidRPr="00536549" w:rsidTr="00437199">
        <w:trPr>
          <w:cantSplit/>
          <w:trHeight w:val="1776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34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programovania</w:t>
            </w:r>
          </w:p>
          <w:p w:rsidR="00301908" w:rsidRPr="00536549" w:rsidRDefault="00301908" w:rsidP="002465B5">
            <w:pPr>
              <w:pStyle w:val="Odsekzoznamu"/>
              <w:ind w:left="34"/>
              <w:rPr>
                <w:rFonts w:eastAsia="Calibri"/>
                <w:b/>
                <w:iCs/>
              </w:rPr>
            </w:pP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0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znalosť anglického jazyka 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 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3 roky alebo 4,5 roka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právnych predpisov SR a EÚ v oblasti fondov EÚ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skúsenosť s vypracovaním  strategických dokumentov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spracovať a vyhodnocovať informácie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kultivovaný písomný prejav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analytického myslenia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tvoriť strategické dokumenty</w:t>
            </w:r>
          </w:p>
        </w:tc>
      </w:tr>
      <w:tr w:rsidR="00437199" w:rsidRPr="00536549" w:rsidTr="00437199">
        <w:trPr>
          <w:cantSplit/>
          <w:trHeight w:val="1776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34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pre metodiku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 – užívateľ,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3 roky alebo 4,5 roka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právnych predpisov SR a EÚ v oblasti fondov EÚ,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skúsenosti v oblasti tvorby strategických dokumentov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samostatnosť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flexibilnosť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</w:tc>
      </w:tr>
      <w:tr w:rsidR="00437199" w:rsidRPr="00536549" w:rsidTr="00437199">
        <w:trPr>
          <w:cantSplit/>
          <w:trHeight w:val="408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sektorový/rezortný expert</w:t>
            </w:r>
            <w:r w:rsidRPr="00536549">
              <w:rPr>
                <w:rStyle w:val="Odkaznapoznmkupodiarou"/>
                <w:rFonts w:eastAsia="Calibri"/>
                <w:b/>
                <w:iCs/>
              </w:rPr>
              <w:footnoteReference w:id="24"/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9"/>
              </w:numPr>
              <w:ind w:left="0"/>
              <w:jc w:val="both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</w:tr>
      <w:tr w:rsidR="00437199" w:rsidRPr="00536549" w:rsidTr="00437199">
        <w:trPr>
          <w:cantSplit/>
          <w:trHeight w:val="408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lastRenderedPageBreak/>
              <w:t>manažér monitorovania OP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</w:t>
            </w:r>
            <w:r w:rsidRPr="00536549" w:rsidDel="00B2762B">
              <w:rPr>
                <w:rFonts w:eastAsia="Calibri"/>
              </w:rPr>
              <w:t xml:space="preserve"> </w:t>
            </w:r>
            <w:r w:rsidRPr="00536549">
              <w:rPr>
                <w:rFonts w:eastAsia="Calibri"/>
              </w:rPr>
              <w:t xml:space="preserve">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2 roky alebo 3 roky v obdobnej oblasti*</w:t>
            </w:r>
            <w:r w:rsidRPr="00536549" w:rsidDel="00D70559">
              <w:rPr>
                <w:rFonts w:eastAsia="Calibri"/>
              </w:rPr>
              <w:t xml:space="preserve">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právnych predpisov SR a EÚ v oblasti fondov EÚ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spracovať a vyhodnocovať informácie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dôslednosť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tvoriť strategické dokumenty</w:t>
            </w:r>
          </w:p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</w:tr>
      <w:tr w:rsidR="00437199" w:rsidRPr="00536549" w:rsidTr="00437199">
        <w:trPr>
          <w:cantSplit/>
          <w:trHeight w:val="408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hodnotenia OP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141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v oblasti implementácie fondov EÚ 3 roky alebo 4,5 roka v obdobnej oblasti*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právnych predpisov SR a EÚ v oblasti fondov EÚ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spracovať vyhodnocovať informácie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tvoriť strategické dokumenty</w:t>
            </w:r>
          </w:p>
        </w:tc>
      </w:tr>
      <w:tr w:rsidR="00437199" w:rsidRPr="00536549" w:rsidTr="00437199">
        <w:trPr>
          <w:cantSplit/>
          <w:trHeight w:val="1793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pre informovanie a komunikáciu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 v oblasti implementácie fondov EÚ 1 rok alebo 1,5 roka v obdobnej oblasti*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profesionálne vystupovanie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prezentačné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dôslednosť </w:t>
            </w:r>
          </w:p>
        </w:tc>
      </w:tr>
      <w:tr w:rsidR="00437199" w:rsidRPr="00536549" w:rsidTr="00437199">
        <w:trPr>
          <w:cantSplit/>
          <w:trHeight w:val="408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ITMS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  <w:r w:rsidRPr="00536549" w:rsidDel="000710B2">
              <w:rPr>
                <w:rFonts w:eastAsia="Calibri"/>
              </w:rPr>
              <w:t xml:space="preserve"> </w:t>
            </w:r>
          </w:p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 v oblasti implementácie fondov EÚ 1 rok alebo 1,5 roka v obdobnej oblasti*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digitálna gramotnosť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informačná gramotnosť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systému ITMS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pripravenosť na zmeny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technický talent</w:t>
            </w:r>
          </w:p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</w:tr>
      <w:tr w:rsidR="00437199" w:rsidRPr="00536549" w:rsidTr="00437199">
        <w:trPr>
          <w:cantSplit/>
          <w:trHeight w:val="408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koordinátor auditov a certifikačných overovaní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 2. stupňa</w:t>
            </w:r>
          </w:p>
          <w:p w:rsidR="00301908" w:rsidRPr="006914E9" w:rsidRDefault="00301908" w:rsidP="00DB4EEA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v oblasti implementácie fondov EÚ 1 rok alebo 1,5 roka v obdobnej oblasti*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znalosť Systému riadenia ŠF a KF/EŠIF a Systému finančného riadenia ŠF a KF/EŠIF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samostatnosť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výborné komunikačné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trpezlivosť</w:t>
            </w:r>
          </w:p>
        </w:tc>
      </w:tr>
      <w:tr w:rsidR="00437199" w:rsidRPr="00536549" w:rsidTr="00437199">
        <w:trPr>
          <w:cantSplit/>
          <w:trHeight w:val="976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lastRenderedPageBreak/>
              <w:t>manažér posudzovania projektov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6914E9" w:rsidRDefault="00301908" w:rsidP="00DB4EEA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v oblasti implementácie fondov EÚ 1 rok alebo 1,5 roka v obdobnej oblasti*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koncepcií, strategických dokumentov a vykonávacích predpisov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pozornosť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praktické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rýchlo reagovať na zmeny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sebaistota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</w:tc>
      </w:tr>
      <w:tr w:rsidR="00437199" w:rsidRPr="00536549" w:rsidTr="00437199">
        <w:trPr>
          <w:cantSplit/>
          <w:trHeight w:val="2320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technickej pomoci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 stupňa</w:t>
            </w:r>
          </w:p>
          <w:p w:rsidR="00301908" w:rsidRPr="00536549" w:rsidRDefault="00301908" w:rsidP="002465B5">
            <w:pPr>
              <w:pStyle w:val="Odsekzoznamu"/>
              <w:ind w:left="0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1 rok alebo 1,5 roka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skúsenosť s vypracovaním  žiadostí o NFP, žiadostí o platbu, monitorovacích správ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prehľad v mzdovej agende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E60134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súčinnosť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samostatnosť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</w:tc>
      </w:tr>
      <w:tr w:rsidR="00437199" w:rsidRPr="00536549" w:rsidTr="00437199">
        <w:trPr>
          <w:cantSplit/>
          <w:trHeight w:val="849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pre riadenie ľudských zdrojov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VŠ vzdelanie 2. </w:t>
            </w:r>
            <w:r w:rsidR="006914E9">
              <w:rPr>
                <w:rFonts w:eastAsia="Calibri"/>
              </w:rPr>
              <w:t>s</w:t>
            </w:r>
            <w:r w:rsidRPr="00536549">
              <w:rPr>
                <w:rFonts w:eastAsia="Calibri"/>
              </w:rPr>
              <w:t>tupňa</w:t>
            </w:r>
            <w:r w:rsidR="006914E9">
              <w:rPr>
                <w:rFonts w:eastAsia="Calibri"/>
              </w:rPr>
              <w:t xml:space="preserve">, prednostne </w:t>
            </w:r>
            <w:r w:rsidRPr="00536549">
              <w:rPr>
                <w:rFonts w:eastAsia="Calibri"/>
              </w:rPr>
              <w:t xml:space="preserve"> humanitn</w:t>
            </w:r>
            <w:r w:rsidR="006914E9">
              <w:rPr>
                <w:rFonts w:eastAsia="Calibri"/>
              </w:rPr>
              <w:t>ého zamerania</w:t>
            </w:r>
            <w:r w:rsidR="006914E9">
              <w:rPr>
                <w:rStyle w:val="Odkaznapoznmkupodiarou"/>
                <w:rFonts w:eastAsia="Calibri"/>
              </w:rPr>
              <w:footnoteReference w:id="25"/>
            </w:r>
          </w:p>
          <w:p w:rsidR="00301908" w:rsidRPr="006914E9" w:rsidRDefault="00301908" w:rsidP="00DB4EEA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2 roky alebo 3 roky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zákona o štátnej službe/zákona o výkone práce vo verejnom záujme</w:t>
            </w:r>
          </w:p>
          <w:p w:rsidR="00301908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zákonníka práce</w:t>
            </w:r>
          </w:p>
          <w:p w:rsidR="005D2E20" w:rsidRPr="006914E9" w:rsidRDefault="005D2E20" w:rsidP="00DB4EEA">
            <w:pPr>
              <w:rPr>
                <w:rFonts w:eastAsia="Calibri"/>
                <w:noProof/>
                <w:lang w:val="en-US"/>
              </w:rPr>
            </w:pP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príjemné vystupovanie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rozhodnosť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samostatnosť</w:t>
            </w:r>
          </w:p>
        </w:tc>
      </w:tr>
      <w:tr w:rsidR="00437199" w:rsidRPr="00536549" w:rsidTr="00437199">
        <w:trPr>
          <w:cantSplit/>
          <w:trHeight w:val="5096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lastRenderedPageBreak/>
              <w:t>projektový manažér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VŠ vzdelanie 2. </w:t>
            </w:r>
            <w:r w:rsidR="006914E9">
              <w:rPr>
                <w:rFonts w:eastAsia="Calibri"/>
              </w:rPr>
              <w:t>s</w:t>
            </w:r>
            <w:r w:rsidRPr="00536549">
              <w:rPr>
                <w:rFonts w:eastAsia="Calibri"/>
              </w:rPr>
              <w:t>tupňa</w:t>
            </w:r>
            <w:r w:rsidR="006914E9">
              <w:rPr>
                <w:rFonts w:eastAsia="Calibri"/>
              </w:rPr>
              <w:t>,</w:t>
            </w:r>
            <w:r w:rsidRPr="00536549">
              <w:rPr>
                <w:rFonts w:eastAsia="Calibri"/>
              </w:rPr>
              <w:t xml:space="preserve"> prednostne ekonomického /stavebného zamerania</w:t>
            </w:r>
            <w:r w:rsidR="006914E9">
              <w:rPr>
                <w:rStyle w:val="Odkaznapoznmkupodiarou"/>
                <w:rFonts w:eastAsia="Calibri"/>
              </w:rPr>
              <w:footnoteReference w:id="26"/>
            </w:r>
            <w:r w:rsidRPr="00536549">
              <w:rPr>
                <w:rFonts w:eastAsia="Calibri"/>
              </w:rPr>
              <w:t xml:space="preserve"> (pri investičných projektoch)</w:t>
            </w:r>
            <w:r w:rsidRPr="00536549" w:rsidDel="000710B2">
              <w:rPr>
                <w:rFonts w:eastAsia="Calibri"/>
              </w:rPr>
              <w:t xml:space="preserve"> </w:t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užívateľ, MS Excel - pokročilý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1 rok alebo 1,5 roka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koncepcií, strategických dokumentov a vykonávacích predpisov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zákona o účtovníctve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vítané vodičské oprávnenie – B skupina </w:t>
            </w:r>
          </w:p>
          <w:p w:rsidR="00981136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s daným typom realizovaných projektov (investičné projekty, projekty zamerané na IKT...)</w:t>
            </w:r>
          </w:p>
          <w:p w:rsidR="00301908" w:rsidRPr="00C01C54" w:rsidRDefault="00301908" w:rsidP="00DB4EEA">
            <w:pPr>
              <w:framePr w:wrap="around" w:hAnchor="margin" w:xAlign="center" w:yAlign="bottom"/>
              <w:jc w:val="center"/>
              <w:rPr>
                <w:rFonts w:eastAsia="Calibri"/>
                <w:noProof/>
              </w:rPr>
            </w:pPr>
            <w:r w:rsidRPr="006914E9">
              <w:rPr>
                <w:rFonts w:eastAsia="Calibri"/>
              </w:rPr>
              <w:t xml:space="preserve">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pozornosť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praktické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rýchlo reagovať na zmeny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sebaistota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sebaovládanie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zmysel pre detail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</w:tc>
      </w:tr>
      <w:tr w:rsidR="00437199" w:rsidRPr="00536549" w:rsidTr="00437199">
        <w:trPr>
          <w:cantSplit/>
          <w:trHeight w:val="2848"/>
        </w:trPr>
        <w:tc>
          <w:tcPr>
            <w:tcW w:w="1053" w:type="pct"/>
            <w:tcBorders>
              <w:lef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pre nezrovnalosti</w:t>
            </w:r>
          </w:p>
        </w:tc>
        <w:tc>
          <w:tcPr>
            <w:tcW w:w="921" w:type="pct"/>
            <w:shd w:val="clear" w:color="auto" w:fill="FFFFFF"/>
          </w:tcPr>
          <w:p w:rsidR="00301908" w:rsidRPr="00185B3E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185B3E">
              <w:rPr>
                <w:rFonts w:eastAsia="Calibri"/>
              </w:rPr>
              <w:t>VŠ vzdelanie 2. stupňa,</w:t>
            </w:r>
            <w:r w:rsidR="00EE4E0D" w:rsidRPr="00185B3E">
              <w:rPr>
                <w:rFonts w:eastAsia="Calibri"/>
              </w:rPr>
              <w:t xml:space="preserve"> </w:t>
            </w:r>
            <w:r w:rsidRPr="00185B3E">
              <w:rPr>
                <w:rFonts w:eastAsia="Calibri"/>
              </w:rPr>
              <w:t>prednostne ekonomického/právnického zamerania</w:t>
            </w:r>
            <w:r w:rsidR="006914E9" w:rsidRPr="00185B3E">
              <w:rPr>
                <w:rStyle w:val="Odkaznapoznmkupodiarou"/>
                <w:rFonts w:eastAsia="Calibri"/>
              </w:rPr>
              <w:footnoteReference w:id="27"/>
            </w:r>
            <w:r w:rsidRPr="00185B3E">
              <w:rPr>
                <w:rFonts w:eastAsia="Calibri"/>
              </w:rPr>
              <w:t xml:space="preserve"> </w:t>
            </w:r>
          </w:p>
          <w:p w:rsidR="00301908" w:rsidRPr="00536549" w:rsidRDefault="00301908" w:rsidP="002465B5">
            <w:pPr>
              <w:pStyle w:val="Odsekzoznamu"/>
              <w:ind w:left="174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znalosť anglického jazyka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užívateľ, MS Excel - pokročilý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2 roky v oblasti správy pohľadávok  štátu alebo 3 roky v obdobnej oblasti*</w:t>
            </w:r>
          </w:p>
          <w:p w:rsidR="007C4EE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znalosť legislatívnych predpisov a problematiky nezrovnalostí</w:t>
            </w:r>
          </w:p>
          <w:p w:rsidR="00301908" w:rsidRPr="006914E9" w:rsidRDefault="00301908" w:rsidP="00DB4EEA">
            <w:pPr>
              <w:rPr>
                <w:rFonts w:eastAsia="Calibri"/>
                <w:noProof/>
                <w:lang w:val="en-US"/>
              </w:rPr>
            </w:pPr>
            <w:r w:rsidRPr="006914E9">
              <w:rPr>
                <w:rFonts w:eastAsia="Calibri"/>
              </w:rPr>
              <w:t xml:space="preserve">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zmysel pre detail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asertivita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</w:tc>
      </w:tr>
      <w:tr w:rsidR="00437199" w:rsidRPr="00536549" w:rsidTr="00437199">
        <w:trPr>
          <w:cantSplit/>
          <w:trHeight w:val="701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lastRenderedPageBreak/>
              <w:t>manažér kontroly verejného obstarávania</w:t>
            </w:r>
          </w:p>
        </w:tc>
        <w:tc>
          <w:tcPr>
            <w:tcW w:w="921" w:type="pct"/>
            <w:shd w:val="clear" w:color="auto" w:fill="FFFFFF"/>
          </w:tcPr>
          <w:p w:rsidR="00301908" w:rsidRPr="00185B3E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185B3E">
              <w:rPr>
                <w:rFonts w:eastAsia="Calibri"/>
              </w:rPr>
              <w:t>VŠ vzdelanie 2. stupňa, prednostne/ekonomického/právnického zamerania</w:t>
            </w:r>
            <w:r w:rsidR="006914E9" w:rsidRPr="00185B3E">
              <w:rPr>
                <w:rStyle w:val="Odkaznapoznmkupodiarou"/>
                <w:rFonts w:eastAsia="Calibri"/>
              </w:rPr>
              <w:footnoteReference w:id="28"/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2 roky v oblasti kontroly verejného obstarávania alebo 3 roky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znalosť právnych predpisov v oblasti verejného obstarávania</w:t>
            </w:r>
          </w:p>
          <w:p w:rsidR="007C4EE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vítané znalosti/skúsenosti z oblasti dodávateľsko-odberateľských vzťahov, obchodného práva a zmluvno-záväzkových vzťahov</w:t>
            </w:r>
          </w:p>
          <w:p w:rsidR="00301908" w:rsidRPr="00C01C54" w:rsidRDefault="00301908" w:rsidP="00DB4EEA">
            <w:pPr>
              <w:rPr>
                <w:rFonts w:eastAsia="Calibri"/>
                <w:noProof/>
              </w:rPr>
            </w:pPr>
            <w:r w:rsidRPr="006914E9">
              <w:rPr>
                <w:rFonts w:eastAsia="Calibri"/>
              </w:rPr>
              <w:t xml:space="preserve">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asertivita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praktické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zmysel pre detail</w:t>
            </w:r>
          </w:p>
        </w:tc>
      </w:tr>
      <w:tr w:rsidR="00437199" w:rsidRPr="00536549" w:rsidTr="00437199">
        <w:trPr>
          <w:cantSplit/>
          <w:trHeight w:val="701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kontrolór (EŠIF)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174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2 roky alebo 3 roky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Systému riadenia ŠF a KF/EŠIF a Systému finančného riadenia ŠF a KF/EŠIF, legislatívy SR a EÚ, koncepcií, strategických dokumentov a metodických pokynov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samostatnosť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výborné komunikačné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trpezlivosť</w:t>
            </w:r>
          </w:p>
        </w:tc>
      </w:tr>
      <w:tr w:rsidR="00437199" w:rsidRPr="00536549" w:rsidTr="00437199">
        <w:trPr>
          <w:cantSplit/>
          <w:trHeight w:val="405"/>
        </w:trPr>
        <w:tc>
          <w:tcPr>
            <w:tcW w:w="1053" w:type="pct"/>
            <w:tcBorders>
              <w:lef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asistent/</w:t>
            </w:r>
          </w:p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zamestnanec zodpovedný za administratívnu podporu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úplne stredoškolské vzdelanie </w:t>
            </w:r>
            <w:r w:rsidRPr="00536549" w:rsidDel="007C00BC">
              <w:rPr>
                <w:rFonts w:eastAsia="Calibri"/>
              </w:rPr>
              <w:t xml:space="preserve"> </w:t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a skúsenosti v oblasti hospodárskej korešpondencie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reprezentatívne vystupovanie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dobré komunikačné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</w:tc>
      </w:tr>
      <w:tr w:rsidR="00437199" w:rsidRPr="00536549" w:rsidTr="00437199">
        <w:trPr>
          <w:cantSplit/>
          <w:trHeight w:val="405"/>
        </w:trPr>
        <w:tc>
          <w:tcPr>
            <w:tcW w:w="1053" w:type="pct"/>
            <w:tcBorders>
              <w:left w:val="single" w:sz="4" w:space="0" w:color="auto"/>
            </w:tcBorders>
            <w:shd w:val="clear" w:color="auto" w:fill="FFFFFF"/>
          </w:tcPr>
          <w:p w:rsidR="00301908" w:rsidRPr="00185B3E" w:rsidRDefault="00301908" w:rsidP="007A4868">
            <w:pPr>
              <w:rPr>
                <w:rFonts w:eastAsia="Calibri"/>
                <w:b/>
                <w:iCs/>
              </w:rPr>
            </w:pPr>
            <w:r w:rsidRPr="00185B3E">
              <w:rPr>
                <w:rFonts w:eastAsia="Calibri"/>
                <w:b/>
                <w:iCs/>
              </w:rPr>
              <w:lastRenderedPageBreak/>
              <w:t xml:space="preserve">kontrolór </w:t>
            </w:r>
            <w:r w:rsidR="007A4868" w:rsidRPr="00185B3E">
              <w:rPr>
                <w:rFonts w:eastAsia="Calibri"/>
                <w:b/>
                <w:iCs/>
              </w:rPr>
              <w:t xml:space="preserve">plnenia úloh sprostredkovateľského orgánu </w:t>
            </w:r>
          </w:p>
        </w:tc>
        <w:tc>
          <w:tcPr>
            <w:tcW w:w="921" w:type="pct"/>
            <w:shd w:val="clear" w:color="auto" w:fill="FFFFFF"/>
          </w:tcPr>
          <w:p w:rsidR="00301908" w:rsidRPr="00185B3E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185B3E">
              <w:rPr>
                <w:rFonts w:eastAsia="Calibri"/>
              </w:rPr>
              <w:t>VŠ vzdelanie 2. stupňa, prednostne ekonomického/právnického zamerania</w:t>
            </w:r>
            <w:r w:rsidR="006914E9" w:rsidRPr="00185B3E">
              <w:rPr>
                <w:rStyle w:val="Odkaznapoznmkupodiarou"/>
                <w:rFonts w:eastAsia="Calibri"/>
              </w:rPr>
              <w:footnoteReference w:id="29"/>
            </w:r>
            <w:r w:rsidRPr="00185B3E">
              <w:rPr>
                <w:rFonts w:eastAsia="Calibri"/>
              </w:rPr>
              <w:t xml:space="preserve"> </w:t>
            </w:r>
          </w:p>
          <w:p w:rsidR="00301908" w:rsidRPr="00536549" w:rsidDel="00007712" w:rsidRDefault="00301908" w:rsidP="002465B5">
            <w:pPr>
              <w:pStyle w:val="Odsekzoznamu"/>
              <w:ind w:left="174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1 rok alebo 1,5 roka v obdobnej oblasti*</w:t>
            </w:r>
          </w:p>
          <w:p w:rsidR="00301908" w:rsidRPr="001A76FA" w:rsidDel="00711D72" w:rsidRDefault="00301908" w:rsidP="001A76FA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právnych predpisov SR a EÚ v oblasti fondov EÚ, predpisov v oblasti verejného obstarávania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asertivita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praktické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zmysel pre detail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sebaistota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</w:tc>
      </w:tr>
      <w:tr w:rsidR="00437199" w:rsidRPr="00536549" w:rsidTr="00437199">
        <w:trPr>
          <w:cantSplit/>
          <w:trHeight w:val="405"/>
        </w:trPr>
        <w:tc>
          <w:tcPr>
            <w:tcW w:w="1053" w:type="pct"/>
            <w:tcBorders>
              <w:left w:val="single" w:sz="4" w:space="0" w:color="auto"/>
            </w:tcBorders>
            <w:shd w:val="clear" w:color="auto" w:fill="FFFFFF"/>
          </w:tcPr>
          <w:p w:rsidR="00301908" w:rsidRPr="00536549" w:rsidDel="006865AC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právnik</w:t>
            </w:r>
          </w:p>
        </w:tc>
        <w:tc>
          <w:tcPr>
            <w:tcW w:w="921" w:type="pct"/>
            <w:shd w:val="clear" w:color="auto" w:fill="FFFFFF"/>
          </w:tcPr>
          <w:p w:rsidR="00301908" w:rsidRPr="00185B3E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  <w:sz w:val="23"/>
                <w:szCs w:val="23"/>
              </w:rPr>
            </w:pPr>
            <w:r w:rsidRPr="00185B3E">
              <w:rPr>
                <w:rFonts w:eastAsia="Calibri"/>
                <w:sz w:val="23"/>
                <w:szCs w:val="23"/>
              </w:rPr>
              <w:t>VŠ vzdelanie 2. stupňa/právnické vzdelanie</w:t>
            </w:r>
            <w:r w:rsidR="006914E9" w:rsidRPr="00185B3E">
              <w:rPr>
                <w:rStyle w:val="Odkaznapoznmkupodiarou"/>
                <w:rFonts w:eastAsia="Calibri"/>
                <w:sz w:val="23"/>
                <w:szCs w:val="23"/>
              </w:rPr>
              <w:footnoteReference w:id="30"/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2 roky alebo 3 roky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a skúsenosti v oblasti hospodárskej korešpondencie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znalosť legislatívy SR a EÚ,  koncepcií, strategických dokumentov a vykonávacích predpisov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výborné komunikačné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</w:tc>
      </w:tr>
      <w:tr w:rsidR="00437199" w:rsidRPr="00536549" w:rsidTr="00437199">
        <w:trPr>
          <w:cantSplit/>
          <w:trHeight w:val="405"/>
        </w:trPr>
        <w:tc>
          <w:tcPr>
            <w:tcW w:w="1053" w:type="pct"/>
            <w:tcBorders>
              <w:left w:val="single" w:sz="4" w:space="0" w:color="auto"/>
            </w:tcBorders>
            <w:shd w:val="clear" w:color="auto" w:fill="FFFFFF"/>
          </w:tcPr>
          <w:p w:rsidR="0032245D" w:rsidRPr="00536549" w:rsidRDefault="0032245D" w:rsidP="002465B5">
            <w:pPr>
              <w:rPr>
                <w:rFonts w:eastAsia="Calibri"/>
                <w:b/>
                <w:iCs/>
              </w:rPr>
            </w:pPr>
            <w:r>
              <w:rPr>
                <w:rFonts w:eastAsia="Calibri"/>
                <w:b/>
                <w:iCs/>
              </w:rPr>
              <w:t>Manažér overovania podnetov</w:t>
            </w:r>
          </w:p>
        </w:tc>
        <w:tc>
          <w:tcPr>
            <w:tcW w:w="921" w:type="pct"/>
            <w:shd w:val="clear" w:color="auto" w:fill="FFFFFF"/>
          </w:tcPr>
          <w:p w:rsidR="0032245D" w:rsidRPr="00185B3E" w:rsidRDefault="0032245D" w:rsidP="0032245D">
            <w:pPr>
              <w:pStyle w:val="Odsekzoznamu"/>
              <w:numPr>
                <w:ilvl w:val="0"/>
                <w:numId w:val="8"/>
              </w:numPr>
              <w:rPr>
                <w:rFonts w:eastAsia="Calibri"/>
                <w:sz w:val="23"/>
                <w:szCs w:val="23"/>
              </w:rPr>
            </w:pPr>
            <w:r w:rsidRPr="00185B3E">
              <w:rPr>
                <w:rFonts w:eastAsia="Calibri"/>
                <w:sz w:val="23"/>
                <w:szCs w:val="23"/>
              </w:rPr>
              <w:t>VŠ vzdelanie 2. stupňa, prednostne ekonomického/právnického zamerania</w:t>
            </w:r>
            <w:r w:rsidR="006914E9" w:rsidRPr="00185B3E">
              <w:rPr>
                <w:rStyle w:val="Odkaznapoznmkupodiarou"/>
                <w:rFonts w:eastAsia="Calibri"/>
                <w:sz w:val="23"/>
                <w:szCs w:val="23"/>
              </w:rPr>
              <w:footnoteReference w:id="31"/>
            </w:r>
          </w:p>
        </w:tc>
        <w:tc>
          <w:tcPr>
            <w:tcW w:w="1644" w:type="pct"/>
            <w:shd w:val="clear" w:color="auto" w:fill="FFFFFF"/>
          </w:tcPr>
          <w:p w:rsidR="0032245D" w:rsidRDefault="00B95977" w:rsidP="0032245D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 xml:space="preserve">   </w:t>
            </w:r>
            <w:r w:rsidR="0032245D">
              <w:rPr>
                <w:rFonts w:eastAsia="Calibri"/>
              </w:rPr>
              <w:t>prax v odbore 2 roky</w:t>
            </w:r>
          </w:p>
          <w:p w:rsidR="0032245D" w:rsidRPr="0032245D" w:rsidRDefault="0032245D" w:rsidP="0032245D">
            <w:pPr>
              <w:pStyle w:val="Odsekzoznamu"/>
              <w:numPr>
                <w:ilvl w:val="0"/>
                <w:numId w:val="8"/>
              </w:numPr>
              <w:rPr>
                <w:rFonts w:eastAsia="Calibri"/>
              </w:rPr>
            </w:pPr>
            <w:r w:rsidRPr="0032245D">
              <w:rPr>
                <w:rFonts w:eastAsia="Calibri"/>
              </w:rPr>
              <w:t>znalosť práce s PC - užívateľ</w:t>
            </w:r>
          </w:p>
          <w:p w:rsidR="0032245D" w:rsidRPr="0032245D" w:rsidRDefault="0032245D" w:rsidP="0032245D">
            <w:pPr>
              <w:pStyle w:val="Odsekzoznamu"/>
              <w:numPr>
                <w:ilvl w:val="0"/>
                <w:numId w:val="8"/>
              </w:numPr>
              <w:rPr>
                <w:rFonts w:eastAsia="Calibri"/>
              </w:rPr>
            </w:pPr>
            <w:r w:rsidRPr="0032245D">
              <w:rPr>
                <w:rFonts w:eastAsia="Calibri"/>
              </w:rPr>
              <w:t>vítaná prax v oblasti implementácie fondov EÚ 1 rok alebo 1,5 roka v obdobnej oblasti*</w:t>
            </w:r>
          </w:p>
          <w:p w:rsidR="0032245D" w:rsidRPr="0032245D" w:rsidRDefault="0032245D" w:rsidP="0032245D">
            <w:pPr>
              <w:pStyle w:val="Odsekzoznamu"/>
              <w:numPr>
                <w:ilvl w:val="0"/>
                <w:numId w:val="8"/>
              </w:numPr>
              <w:rPr>
                <w:rFonts w:eastAsia="Calibri"/>
              </w:rPr>
            </w:pPr>
            <w:r w:rsidRPr="0032245D">
              <w:rPr>
                <w:rFonts w:eastAsia="Calibri"/>
              </w:rPr>
              <w:t>znalosť legislatívy SR a EÚ,  vykonávacích predpisov</w:t>
            </w:r>
          </w:p>
          <w:p w:rsidR="0032245D" w:rsidRPr="00536549" w:rsidRDefault="0032245D" w:rsidP="0032245D">
            <w:pPr>
              <w:pStyle w:val="Odsekzoznamu"/>
              <w:numPr>
                <w:ilvl w:val="0"/>
                <w:numId w:val="8"/>
              </w:numPr>
              <w:rPr>
                <w:rFonts w:eastAsia="Calibri"/>
              </w:rPr>
            </w:pPr>
            <w:r w:rsidRPr="0032245D">
              <w:rPr>
                <w:rFonts w:eastAsia="Calibri"/>
              </w:rPr>
              <w:t>znalosť Systému riadenia ŠF a KF/EŠIF a Systému finančného riadenia ŠF a KF/EŠIF, koncepcií, strategických dokumentov a metodických pokynov</w:t>
            </w:r>
          </w:p>
        </w:tc>
        <w:tc>
          <w:tcPr>
            <w:tcW w:w="1382" w:type="pct"/>
            <w:shd w:val="clear" w:color="auto" w:fill="FFFFFF"/>
          </w:tcPr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analytické myslenie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precíznosť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zmysel pre detail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sebaistota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spoľahlivosť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samostatnosť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dôslednosť</w:t>
            </w:r>
          </w:p>
          <w:p w:rsidR="0032245D" w:rsidRPr="00536549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trpezlivosť</w:t>
            </w:r>
          </w:p>
        </w:tc>
      </w:tr>
    </w:tbl>
    <w:p w:rsidR="0082404E" w:rsidRDefault="0082404E" w:rsidP="00502866">
      <w:pPr>
        <w:spacing w:before="120" w:after="120"/>
        <w:jc w:val="both"/>
      </w:pPr>
      <w:r w:rsidRPr="002F3D6F">
        <w:rPr>
          <w:sz w:val="18"/>
          <w:szCs w:val="18"/>
        </w:rPr>
        <w:lastRenderedPageBreak/>
        <w:t xml:space="preserve">* V zmysle </w:t>
      </w:r>
      <w:r>
        <w:rPr>
          <w:sz w:val="18"/>
          <w:szCs w:val="18"/>
        </w:rPr>
        <w:t>platného zákona a štátnej službe, resp. Zákonníka práce.</w:t>
      </w:r>
    </w:p>
    <w:p w:rsidR="00301908" w:rsidRDefault="00301908" w:rsidP="006A319F">
      <w:pPr>
        <w:pStyle w:val="Zkladntext"/>
        <w:numPr>
          <w:ilvl w:val="0"/>
          <w:numId w:val="20"/>
        </w:numPr>
        <w:spacing w:before="120"/>
        <w:ind w:left="426" w:hanging="426"/>
        <w:jc w:val="both"/>
        <w:rPr>
          <w:lang w:eastAsia="en-US"/>
        </w:rPr>
      </w:pPr>
      <w:r>
        <w:rPr>
          <w:lang w:eastAsia="en-US"/>
        </w:rPr>
        <w:t xml:space="preserve">Z hľadiska súčasného stavu </w:t>
      </w:r>
      <w:r w:rsidRPr="00105B60">
        <w:rPr>
          <w:lang w:eastAsia="en-US"/>
        </w:rPr>
        <w:t>legislatívy by mohlo byť uplatňovanie navrhovaných kvalifikačných predpokladov vyhodnotené ako diskriminačné</w:t>
      </w:r>
      <w:r>
        <w:rPr>
          <w:lang w:eastAsia="en-US"/>
        </w:rPr>
        <w:t>.</w:t>
      </w:r>
      <w:r w:rsidRPr="00105B60">
        <w:rPr>
          <w:lang w:eastAsia="en-US"/>
        </w:rPr>
        <w:t xml:space="preserve"> </w:t>
      </w:r>
      <w:r>
        <w:rPr>
          <w:lang w:eastAsia="en-US"/>
        </w:rPr>
        <w:t xml:space="preserve">Z uvedeného </w:t>
      </w:r>
      <w:r w:rsidRPr="00105B60">
        <w:rPr>
          <w:lang w:eastAsia="en-US"/>
        </w:rPr>
        <w:t xml:space="preserve">dôvodu </w:t>
      </w:r>
      <w:r>
        <w:rPr>
          <w:lang w:eastAsia="en-US"/>
        </w:rPr>
        <w:t xml:space="preserve">je možné </w:t>
      </w:r>
      <w:r w:rsidRPr="00105B60">
        <w:rPr>
          <w:lang w:eastAsia="en-US"/>
        </w:rPr>
        <w:t>uvádzať špecifické a osobnostné kvalifikačné predpoklady</w:t>
      </w:r>
      <w:r>
        <w:rPr>
          <w:lang w:eastAsia="en-US"/>
        </w:rPr>
        <w:t>, ako aj bližšie určenie vzdelanostného zamerania</w:t>
      </w:r>
      <w:r w:rsidRPr="00105B60">
        <w:rPr>
          <w:lang w:eastAsia="en-US"/>
        </w:rPr>
        <w:t xml:space="preserve"> v</w:t>
      </w:r>
      <w:r>
        <w:rPr>
          <w:lang w:eastAsia="en-US"/>
        </w:rPr>
        <w:t xml:space="preserve"> rámci </w:t>
      </w:r>
      <w:r w:rsidRPr="00105B60">
        <w:rPr>
          <w:lang w:eastAsia="en-US"/>
        </w:rPr>
        <w:t>inzerovaných voľných pracovných pozíci</w:t>
      </w:r>
      <w:r>
        <w:rPr>
          <w:lang w:eastAsia="en-US"/>
        </w:rPr>
        <w:t>í</w:t>
      </w:r>
      <w:r w:rsidRPr="00105B60">
        <w:rPr>
          <w:lang w:eastAsia="en-US"/>
        </w:rPr>
        <w:t xml:space="preserve"> v polohe vítanej.</w:t>
      </w:r>
      <w:r>
        <w:rPr>
          <w:lang w:eastAsia="en-US"/>
        </w:rPr>
        <w:t xml:space="preserve"> </w:t>
      </w:r>
    </w:p>
    <w:p w:rsidR="0082404E" w:rsidRPr="00502866" w:rsidRDefault="00461443" w:rsidP="00502866">
      <w:pPr>
        <w:pStyle w:val="MPCKO2"/>
        <w:numPr>
          <w:ilvl w:val="0"/>
          <w:numId w:val="0"/>
        </w:numPr>
        <w:ind w:left="576" w:hanging="576"/>
      </w:pPr>
      <w:bookmarkStart w:id="59" w:name="_Toc424627617"/>
      <w:r w:rsidRPr="00502866">
        <w:t>3</w:t>
      </w:r>
      <w:r w:rsidR="0082404E" w:rsidRPr="00502866">
        <w:t xml:space="preserve">.3 </w:t>
      </w:r>
      <w:bookmarkStart w:id="60" w:name="_Toc389123334"/>
      <w:r w:rsidR="0082404E" w:rsidRPr="00502866">
        <w:t>Kvalifikačné predpoklady pre riadiace pozície</w:t>
      </w:r>
      <w:bookmarkEnd w:id="59"/>
      <w:bookmarkEnd w:id="60"/>
    </w:p>
    <w:p w:rsidR="0082404E" w:rsidRDefault="0082404E" w:rsidP="006A319F">
      <w:pPr>
        <w:pStyle w:val="Zkladntext"/>
        <w:numPr>
          <w:ilvl w:val="0"/>
          <w:numId w:val="21"/>
        </w:numPr>
        <w:spacing w:before="120"/>
        <w:ind w:left="426" w:hanging="426"/>
      </w:pPr>
      <w:r>
        <w:t>Kvalifikačné predpoklady vedúcich zamestnancov sú uvedené v tabuľke č. 4.</w:t>
      </w:r>
    </w:p>
    <w:p w:rsidR="0082404E" w:rsidRDefault="0082404E" w:rsidP="00536549">
      <w:pPr>
        <w:pStyle w:val="Popis"/>
        <w:keepNext/>
        <w:spacing w:before="120" w:after="120"/>
        <w:ind w:left="-851"/>
        <w:rPr>
          <w:b/>
          <w:i w:val="0"/>
          <w:sz w:val="22"/>
          <w:szCs w:val="22"/>
          <w:lang w:val="sk-SK"/>
        </w:rPr>
      </w:pPr>
      <w:r>
        <w:rPr>
          <w:b/>
          <w:i w:val="0"/>
          <w:sz w:val="22"/>
          <w:szCs w:val="22"/>
          <w:lang w:val="sk-SK"/>
        </w:rPr>
        <w:t xml:space="preserve">Tabuľka č. 4: </w:t>
      </w:r>
      <w:r w:rsidRPr="00BB03E4">
        <w:rPr>
          <w:b/>
          <w:i w:val="0"/>
          <w:sz w:val="22"/>
          <w:szCs w:val="22"/>
          <w:lang w:val="sk-SK"/>
        </w:rPr>
        <w:t xml:space="preserve">Kvalifikačné predpoklady pre riadiace pozície </w:t>
      </w:r>
    </w:p>
    <w:tbl>
      <w:tblPr>
        <w:tblW w:w="580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11"/>
        <w:gridCol w:w="2551"/>
        <w:gridCol w:w="3010"/>
        <w:gridCol w:w="3402"/>
      </w:tblGrid>
      <w:tr w:rsidR="00301908" w:rsidRPr="00536549" w:rsidTr="00536549">
        <w:trPr>
          <w:cantSplit/>
          <w:trHeight w:val="449"/>
          <w:tblHeader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0"/>
              <w:rPr>
                <w:rFonts w:eastAsia="Calibri"/>
                <w:b/>
                <w:bCs/>
                <w:iCs/>
              </w:rPr>
            </w:pPr>
            <w:r w:rsidRPr="00536549">
              <w:rPr>
                <w:rFonts w:eastAsia="Calibri"/>
                <w:b/>
              </w:rPr>
              <w:t>Pracovná pozícia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bCs/>
              </w:rPr>
            </w:pPr>
            <w:r w:rsidRPr="00536549">
              <w:rPr>
                <w:rFonts w:eastAsia="Calibri"/>
                <w:b/>
              </w:rPr>
              <w:t>Kvalifikačné predpoklady - všeobecné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</w:rPr>
            </w:pPr>
            <w:r w:rsidRPr="00536549">
              <w:rPr>
                <w:rFonts w:eastAsia="Calibri"/>
                <w:b/>
              </w:rPr>
              <w:t>Kvalifikačné predpoklady - špecifické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bCs/>
              </w:rPr>
            </w:pPr>
            <w:r w:rsidRPr="00536549">
              <w:rPr>
                <w:rFonts w:eastAsia="Calibri"/>
                <w:b/>
              </w:rPr>
              <w:t>Osobnostné predpoklady</w:t>
            </w:r>
          </w:p>
        </w:tc>
      </w:tr>
      <w:tr w:rsidR="00301908" w:rsidRPr="00536549" w:rsidTr="00536549">
        <w:trPr>
          <w:cantSplit/>
          <w:trHeight w:val="1776"/>
        </w:trPr>
        <w:tc>
          <w:tcPr>
            <w:tcW w:w="84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34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generálny riaditeľ</w:t>
            </w:r>
          </w:p>
        </w:tc>
        <w:tc>
          <w:tcPr>
            <w:tcW w:w="118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174"/>
              <w:rPr>
                <w:rFonts w:eastAsia="Calibri"/>
                <w:vertAlign w:val="superscript"/>
              </w:rPr>
            </w:pPr>
          </w:p>
        </w:tc>
        <w:tc>
          <w:tcPr>
            <w:tcW w:w="1397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anglický jazyk – pokročilý</w:t>
            </w:r>
            <w:r w:rsidRPr="00536549">
              <w:rPr>
                <w:rStyle w:val="Odkaznapoznmkupodiarou"/>
                <w:rFonts w:eastAsia="Calibri"/>
              </w:rPr>
              <w:footnoteReference w:id="32"/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 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odbore minimálne 6 rokov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riadenia minimálne 4 roky</w:t>
            </w:r>
          </w:p>
        </w:tc>
        <w:tc>
          <w:tcPr>
            <w:tcW w:w="1579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komunikačné, koordinačné a organizačné schopnosti,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koncepčné, analytické, tvorivé a invenčné myslenie</w:t>
            </w:r>
          </w:p>
          <w:p w:rsidR="00301908" w:rsidRPr="00536549" w:rsidRDefault="00301908" w:rsidP="002465B5">
            <w:pPr>
              <w:pStyle w:val="Odsekzoznamu"/>
              <w:ind w:left="0"/>
              <w:rPr>
                <w:rFonts w:eastAsia="Calibri"/>
              </w:rPr>
            </w:pPr>
          </w:p>
        </w:tc>
      </w:tr>
      <w:tr w:rsidR="00301908" w:rsidRPr="00536549" w:rsidTr="00536549">
        <w:trPr>
          <w:cantSplit/>
          <w:trHeight w:val="1776"/>
        </w:trPr>
        <w:tc>
          <w:tcPr>
            <w:tcW w:w="84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34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riaditeľ odboru</w:t>
            </w:r>
          </w:p>
        </w:tc>
        <w:tc>
          <w:tcPr>
            <w:tcW w:w="118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174"/>
              <w:rPr>
                <w:rFonts w:eastAsia="Calibri"/>
              </w:rPr>
            </w:pPr>
          </w:p>
        </w:tc>
        <w:tc>
          <w:tcPr>
            <w:tcW w:w="1397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anglický jazyk – úroveň stredne pokročilý</w:t>
            </w:r>
            <w:r w:rsidRPr="00536549">
              <w:rPr>
                <w:rStyle w:val="Odkaznapoznmkupodiarou"/>
                <w:rFonts w:eastAsia="Calibri"/>
              </w:rPr>
              <w:footnoteReference w:id="33"/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odbore minimálne 5 rokov a zároveň  vítané skúsenosti v oblasti riadenia - minimálne 2 roky</w:t>
            </w:r>
          </w:p>
        </w:tc>
        <w:tc>
          <w:tcPr>
            <w:tcW w:w="1579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riadiť väčší tím ľudí,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vynikajúce organizačné schopnosti,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kultivovaný písomný a slovný prejav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schopnosť plánovať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rozhodnosť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motivovať ľudí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delegovať úlohy</w:t>
            </w:r>
          </w:p>
        </w:tc>
      </w:tr>
      <w:tr w:rsidR="00301908" w:rsidRPr="00536549" w:rsidTr="00536549">
        <w:trPr>
          <w:cantSplit/>
          <w:trHeight w:val="408"/>
        </w:trPr>
        <w:tc>
          <w:tcPr>
            <w:tcW w:w="84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vedúci oddelenia</w:t>
            </w:r>
          </w:p>
        </w:tc>
        <w:tc>
          <w:tcPr>
            <w:tcW w:w="118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0"/>
              <w:rPr>
                <w:rFonts w:eastAsia="Calibri"/>
              </w:rPr>
            </w:pPr>
          </w:p>
        </w:tc>
        <w:tc>
          <w:tcPr>
            <w:tcW w:w="1397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anglický jazyk – úroveň stredne pokročilý</w:t>
            </w:r>
            <w:r w:rsidRPr="00536549">
              <w:rPr>
                <w:rStyle w:val="Odkaznapoznmkupodiarou"/>
                <w:rFonts w:eastAsia="Calibri"/>
              </w:rPr>
              <w:footnoteReference w:id="34"/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odbore  minimálne 2 roky</w:t>
            </w:r>
          </w:p>
        </w:tc>
        <w:tc>
          <w:tcPr>
            <w:tcW w:w="1579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organizačné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delegovať a rozdeľovať úlohy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motivovať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zodpovednosť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</w:tc>
      </w:tr>
    </w:tbl>
    <w:p w:rsidR="0082404E" w:rsidRPr="00502866" w:rsidRDefault="00502866" w:rsidP="00502866">
      <w:pPr>
        <w:pStyle w:val="MPCKO2"/>
        <w:numPr>
          <w:ilvl w:val="0"/>
          <w:numId w:val="0"/>
        </w:numPr>
        <w:ind w:left="576" w:hanging="576"/>
      </w:pPr>
      <w:bookmarkStart w:id="61" w:name="_Toc424627618"/>
      <w:r>
        <w:t xml:space="preserve">3.4 </w:t>
      </w:r>
      <w:r w:rsidR="0082404E" w:rsidRPr="00502866">
        <w:t>Zadefinovanie maximálneho percentuálneho podielu zamestnancov bez odbornej praxe</w:t>
      </w:r>
      <w:bookmarkEnd w:id="61"/>
    </w:p>
    <w:p w:rsidR="00301908" w:rsidRDefault="00B737F3" w:rsidP="006A319F">
      <w:pPr>
        <w:pStyle w:val="Zkladntext"/>
        <w:numPr>
          <w:ilvl w:val="0"/>
          <w:numId w:val="22"/>
        </w:numPr>
        <w:spacing w:before="120"/>
        <w:ind w:left="425" w:hanging="425"/>
        <w:jc w:val="both"/>
      </w:pPr>
      <w:r>
        <w:t>Cieľom z</w:t>
      </w:r>
      <w:r w:rsidR="00301908">
        <w:t>adefinovan</w:t>
      </w:r>
      <w:r>
        <w:t>ého</w:t>
      </w:r>
      <w:r w:rsidR="00301908">
        <w:t xml:space="preserve"> percentuáln</w:t>
      </w:r>
      <w:r>
        <w:t>eho</w:t>
      </w:r>
      <w:r w:rsidR="00301908">
        <w:t xml:space="preserve"> podiel</w:t>
      </w:r>
      <w:r>
        <w:t>u</w:t>
      </w:r>
      <w:r w:rsidR="00301908">
        <w:t xml:space="preserve"> zamestnancov bez odbornej praxe</w:t>
      </w:r>
      <w:r w:rsidR="006914E9">
        <w:rPr>
          <w:rStyle w:val="Odkaznapoznmkupodiarou"/>
        </w:rPr>
        <w:footnoteReference w:id="35"/>
      </w:r>
      <w:r w:rsidR="004B2ED4">
        <w:t xml:space="preserve"> je eliminovať prevahu zamestnancov bez odbornej praxe pre konkrétnu štandardizovanú </w:t>
      </w:r>
      <w:r w:rsidR="004B2ED4">
        <w:lastRenderedPageBreak/>
        <w:t xml:space="preserve">pracovnú pozíciu v rámci subjektu. </w:t>
      </w:r>
      <w:r w:rsidR="005669B3">
        <w:t>Stanovenie percentuálneho podielu zamestnancov bez odbornej praxe</w:t>
      </w:r>
      <w:r w:rsidR="004B2ED4">
        <w:t xml:space="preserve"> vyplýva </w:t>
      </w:r>
      <w:r w:rsidR="00301908">
        <w:t>z identifikovaného optimálneho rozpätia v programovom období 2007-2013</w:t>
      </w:r>
      <w:r w:rsidR="004B2ED4">
        <w:t xml:space="preserve"> a z </w:t>
      </w:r>
      <w:r w:rsidR="00301908">
        <w:t xml:space="preserve">realizovanej </w:t>
      </w:r>
      <w:r w:rsidR="0082335E">
        <w:t>„</w:t>
      </w:r>
      <w:r w:rsidR="00301908" w:rsidRPr="00EF4FF0">
        <w:rPr>
          <w:i/>
        </w:rPr>
        <w:t>Analýzy administratívnych kapacít a efek</w:t>
      </w:r>
      <w:r w:rsidR="0004217B">
        <w:rPr>
          <w:i/>
        </w:rPr>
        <w:t xml:space="preserve">tívnosti subjektov zodpovedných </w:t>
      </w:r>
      <w:r w:rsidR="00301908" w:rsidRPr="00EF4FF0">
        <w:rPr>
          <w:i/>
        </w:rPr>
        <w:t>za EŠIF a administratívnych kapacít prijímateľov</w:t>
      </w:r>
      <w:r w:rsidR="0082335E">
        <w:t>“</w:t>
      </w:r>
      <w:r w:rsidR="00301908">
        <w:rPr>
          <w:rStyle w:val="Odkaznapoznmkupodiarou"/>
        </w:rPr>
        <w:footnoteReference w:id="36"/>
      </w:r>
      <w:r w:rsidR="00301908">
        <w:t>.</w:t>
      </w:r>
      <w:r w:rsidR="00301908" w:rsidRPr="00177DD6">
        <w:t xml:space="preserve"> </w:t>
      </w:r>
      <w:r>
        <w:t xml:space="preserve">RO/SO zabezpečí, aby </w:t>
      </w:r>
      <w:r w:rsidR="00301908">
        <w:t xml:space="preserve">percentuálny podiel zamestnancov bez odbornej praxe na úrovni jednotlivých pracovných pozícií subjektov implementujúcich EŠIF </w:t>
      </w:r>
      <w:r>
        <w:t xml:space="preserve">nepresiahol úroveň podľa pracovných pozícií uvedených v tabuľke č. 5. </w:t>
      </w:r>
      <w:r w:rsidR="00301908">
        <w:t xml:space="preserve">  </w:t>
      </w:r>
    </w:p>
    <w:p w:rsidR="0082404E" w:rsidRDefault="0082404E" w:rsidP="0082404E">
      <w:pPr>
        <w:pStyle w:val="Popis"/>
        <w:keepNext/>
        <w:rPr>
          <w:lang w:val="sk-SK"/>
        </w:rPr>
      </w:pPr>
    </w:p>
    <w:p w:rsidR="0082404E" w:rsidRPr="0004217B" w:rsidRDefault="0082404E" w:rsidP="0004217B">
      <w:pPr>
        <w:pStyle w:val="Popis"/>
        <w:keepNext/>
        <w:spacing w:before="120" w:after="120"/>
        <w:rPr>
          <w:b/>
          <w:i w:val="0"/>
          <w:sz w:val="24"/>
          <w:szCs w:val="22"/>
          <w:lang w:val="sk-SK"/>
        </w:rPr>
      </w:pPr>
      <w:r w:rsidRPr="0004217B">
        <w:rPr>
          <w:b/>
          <w:i w:val="0"/>
          <w:sz w:val="24"/>
          <w:szCs w:val="22"/>
          <w:lang w:val="sk-SK"/>
        </w:rPr>
        <w:t xml:space="preserve">Tabuľka č. 5: Percentuálny podiel zamestnancov bez odbornej praxe </w:t>
      </w:r>
    </w:p>
    <w:tbl>
      <w:tblPr>
        <w:tblW w:w="82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513"/>
      </w:tblGrid>
      <w:tr w:rsidR="0082404E" w:rsidRPr="00536549" w:rsidTr="00536549">
        <w:tc>
          <w:tcPr>
            <w:tcW w:w="8299" w:type="dxa"/>
            <w:gridSpan w:val="2"/>
            <w:vAlign w:val="center"/>
          </w:tcPr>
          <w:p w:rsidR="0082404E" w:rsidRPr="00536549" w:rsidRDefault="0082404E" w:rsidP="0082404E">
            <w:pPr>
              <w:pStyle w:val="Odsekzoznamu"/>
              <w:ind w:left="34"/>
              <w:jc w:val="center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Úroveň RO/SO</w:t>
            </w:r>
          </w:p>
        </w:tc>
      </w:tr>
      <w:tr w:rsidR="0082404E" w:rsidRPr="00536549" w:rsidTr="00536549">
        <w:tc>
          <w:tcPr>
            <w:tcW w:w="4786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Pracovná pozícia</w:t>
            </w:r>
          </w:p>
        </w:tc>
        <w:tc>
          <w:tcPr>
            <w:tcW w:w="3513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Percentuálny podiel zamestnancov bez odbornej praxe</w:t>
            </w:r>
          </w:p>
        </w:tc>
      </w:tr>
      <w:tr w:rsidR="0082404E" w:rsidRPr="00536549" w:rsidTr="00536549">
        <w:tc>
          <w:tcPr>
            <w:tcW w:w="4786" w:type="dxa"/>
          </w:tcPr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projektový manažér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kontroly verejného obstarávania</w:t>
            </w:r>
          </w:p>
        </w:tc>
        <w:tc>
          <w:tcPr>
            <w:tcW w:w="3513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20%</w:t>
            </w:r>
          </w:p>
        </w:tc>
      </w:tr>
      <w:tr w:rsidR="0082404E" w:rsidRPr="00536549" w:rsidTr="00536549">
        <w:tc>
          <w:tcPr>
            <w:tcW w:w="4786" w:type="dxa"/>
          </w:tcPr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programovania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pre metodiku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sektorový/rezortný expert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právnik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pre nezrovnalosti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monitorovania OP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hodnotenia OP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 xml:space="preserve">manažér </w:t>
            </w:r>
            <w:r w:rsidR="00950D3F">
              <w:rPr>
                <w:rFonts w:eastAsia="Calibri"/>
                <w:iCs/>
              </w:rPr>
              <w:t xml:space="preserve">pre </w:t>
            </w:r>
            <w:r w:rsidRPr="00536549">
              <w:rPr>
                <w:rFonts w:eastAsia="Calibri"/>
                <w:iCs/>
              </w:rPr>
              <w:t>informovani</w:t>
            </w:r>
            <w:r w:rsidR="00950D3F">
              <w:rPr>
                <w:rFonts w:eastAsia="Calibri"/>
                <w:iCs/>
              </w:rPr>
              <w:t>e</w:t>
            </w:r>
            <w:r w:rsidRPr="00536549">
              <w:rPr>
                <w:rFonts w:eastAsia="Calibri"/>
                <w:iCs/>
              </w:rPr>
              <w:t xml:space="preserve"> a </w:t>
            </w:r>
            <w:r w:rsidR="00950D3F">
              <w:rPr>
                <w:rFonts w:eastAsia="Calibri"/>
                <w:iCs/>
              </w:rPr>
              <w:t>komunikáci</w:t>
            </w:r>
            <w:r w:rsidR="00BD6840">
              <w:rPr>
                <w:rFonts w:eastAsia="Calibri"/>
                <w:iCs/>
              </w:rPr>
              <w:t>u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koordinátor auditov a certifikačných overovaní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posudzovania projektov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 xml:space="preserve">manažér technickej pomoci 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pre riadenie ľudských zdrojov</w:t>
            </w:r>
          </w:p>
        </w:tc>
        <w:tc>
          <w:tcPr>
            <w:tcW w:w="3513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30%</w:t>
            </w:r>
          </w:p>
        </w:tc>
      </w:tr>
      <w:tr w:rsidR="0082404E" w:rsidRPr="00536549" w:rsidTr="00536549">
        <w:tc>
          <w:tcPr>
            <w:tcW w:w="4786" w:type="dxa"/>
          </w:tcPr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kontrolór (EŠIF)</w:t>
            </w:r>
          </w:p>
          <w:p w:rsidR="0082404E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 xml:space="preserve">kontrolór </w:t>
            </w:r>
            <w:r w:rsidR="007A4868">
              <w:rPr>
                <w:rFonts w:eastAsia="Calibri"/>
                <w:iCs/>
              </w:rPr>
              <w:t xml:space="preserve">plnenia úloh sprostredkovateľského orgánu </w:t>
            </w:r>
          </w:p>
          <w:p w:rsidR="0032245D" w:rsidRPr="00536549" w:rsidRDefault="0032245D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manažér overovania podnetov</w:t>
            </w:r>
          </w:p>
        </w:tc>
        <w:tc>
          <w:tcPr>
            <w:tcW w:w="3513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40%</w:t>
            </w:r>
          </w:p>
        </w:tc>
      </w:tr>
      <w:tr w:rsidR="0082404E" w:rsidRPr="00536549" w:rsidTr="00536549">
        <w:tc>
          <w:tcPr>
            <w:tcW w:w="4786" w:type="dxa"/>
          </w:tcPr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ITMS</w:t>
            </w:r>
          </w:p>
        </w:tc>
        <w:tc>
          <w:tcPr>
            <w:tcW w:w="3513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50%</w:t>
            </w:r>
          </w:p>
        </w:tc>
      </w:tr>
    </w:tbl>
    <w:p w:rsidR="00031EB6" w:rsidRDefault="00031EB6" w:rsidP="00C01C54">
      <w:pPr>
        <w:pStyle w:val="MPCKO1"/>
        <w:ind w:left="284" w:hanging="284"/>
        <w:jc w:val="both"/>
      </w:pPr>
      <w:bookmarkStart w:id="62" w:name="_Toc424627619"/>
      <w:bookmarkStart w:id="63" w:name="_Toc404872047"/>
      <w:bookmarkStart w:id="64" w:name="_Toc404872122"/>
      <w:r>
        <w:t>Použité skratky</w:t>
      </w:r>
      <w:bookmarkEnd w:id="62"/>
    </w:p>
    <w:tbl>
      <w:tblPr>
        <w:tblStyle w:val="Mriekatabuky"/>
        <w:tblW w:w="434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1"/>
        <w:gridCol w:w="6819"/>
      </w:tblGrid>
      <w:tr w:rsidR="00FB6228" w:rsidRPr="00031EB6" w:rsidTr="0004217B">
        <w:tc>
          <w:tcPr>
            <w:tcW w:w="770" w:type="pct"/>
          </w:tcPr>
          <w:p w:rsidR="003A3282" w:rsidRDefault="003A3282" w:rsidP="007D6E11">
            <w:r>
              <w:t>CKO</w:t>
            </w:r>
          </w:p>
          <w:p w:rsidR="00FB6228" w:rsidRDefault="00D01F1D" w:rsidP="007D6E11">
            <w:r>
              <w:t>EŠIF</w:t>
            </w:r>
          </w:p>
        </w:tc>
        <w:tc>
          <w:tcPr>
            <w:tcW w:w="4230" w:type="pct"/>
          </w:tcPr>
          <w:p w:rsidR="00FB6228" w:rsidRDefault="003A3282" w:rsidP="00461443">
            <w:pPr>
              <w:jc w:val="both"/>
            </w:pPr>
            <w:r>
              <w:t>Centrálny koordinačný orgán</w:t>
            </w:r>
          </w:p>
          <w:p w:rsidR="00461443" w:rsidRDefault="00D01F1D" w:rsidP="00461443">
            <w:pPr>
              <w:jc w:val="both"/>
            </w:pPr>
            <w:r w:rsidRPr="00031EB6">
              <w:t>Európske štrukturálne a investičné fondy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Pr="00031EB6" w:rsidRDefault="00FB6228" w:rsidP="007D6E11">
            <w:r w:rsidRPr="00031EB6">
              <w:t>EÚ</w:t>
            </w:r>
          </w:p>
        </w:tc>
        <w:tc>
          <w:tcPr>
            <w:tcW w:w="4230" w:type="pct"/>
          </w:tcPr>
          <w:p w:rsidR="00FB6228" w:rsidRPr="00031EB6" w:rsidRDefault="00FB6228" w:rsidP="007D6E11">
            <w:pPr>
              <w:jc w:val="both"/>
            </w:pPr>
            <w:r w:rsidRPr="00031EB6">
              <w:t>Európska únia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Pr="00031EB6" w:rsidRDefault="00D01F1D" w:rsidP="00D01F1D">
            <w:r>
              <w:t>OP</w:t>
            </w:r>
          </w:p>
        </w:tc>
        <w:tc>
          <w:tcPr>
            <w:tcW w:w="4230" w:type="pct"/>
          </w:tcPr>
          <w:p w:rsidR="00FB6228" w:rsidRPr="00031EB6" w:rsidRDefault="00D01F1D" w:rsidP="00D01F1D">
            <w:pPr>
              <w:jc w:val="both"/>
            </w:pPr>
            <w:r>
              <w:t>Operačný program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Pr="00031EB6" w:rsidRDefault="00D01F1D" w:rsidP="00D01F1D">
            <w:r>
              <w:t>PJ</w:t>
            </w:r>
          </w:p>
        </w:tc>
        <w:tc>
          <w:tcPr>
            <w:tcW w:w="4230" w:type="pct"/>
          </w:tcPr>
          <w:p w:rsidR="00FB6228" w:rsidRPr="00031EB6" w:rsidRDefault="00D01F1D" w:rsidP="00D01F1D">
            <w:pPr>
              <w:jc w:val="both"/>
            </w:pPr>
            <w:r>
              <w:t>Platobná jednotka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Default="00D01F1D" w:rsidP="00D01F1D">
            <w:r>
              <w:t>RO</w:t>
            </w:r>
          </w:p>
        </w:tc>
        <w:tc>
          <w:tcPr>
            <w:tcW w:w="4230" w:type="pct"/>
          </w:tcPr>
          <w:p w:rsidR="00FB6228" w:rsidRDefault="00D01F1D" w:rsidP="00D01F1D">
            <w:pPr>
              <w:jc w:val="both"/>
            </w:pPr>
            <w:r>
              <w:t>Riadiaci orgán</w:t>
            </w:r>
          </w:p>
        </w:tc>
      </w:tr>
      <w:tr w:rsidR="00D65631" w:rsidRPr="00031EB6" w:rsidTr="0004217B">
        <w:tc>
          <w:tcPr>
            <w:tcW w:w="770" w:type="pct"/>
          </w:tcPr>
          <w:p w:rsidR="00D65631" w:rsidRDefault="00D65631" w:rsidP="00D01F1D">
            <w:r>
              <w:t xml:space="preserve">SO                 </w:t>
            </w:r>
          </w:p>
        </w:tc>
        <w:tc>
          <w:tcPr>
            <w:tcW w:w="4230" w:type="pct"/>
          </w:tcPr>
          <w:p w:rsidR="00D65631" w:rsidRDefault="00D65631" w:rsidP="00D01F1D">
            <w:pPr>
              <w:jc w:val="both"/>
            </w:pPr>
            <w:r>
              <w:t>Sprostredkovateľský orgán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Default="00D01F1D" w:rsidP="00D01F1D">
            <w:r>
              <w:t>VO</w:t>
            </w:r>
          </w:p>
        </w:tc>
        <w:tc>
          <w:tcPr>
            <w:tcW w:w="4230" w:type="pct"/>
          </w:tcPr>
          <w:p w:rsidR="00FB6228" w:rsidRDefault="00D01F1D" w:rsidP="00D01F1D">
            <w:pPr>
              <w:jc w:val="both"/>
            </w:pPr>
            <w:r>
              <w:t>Verejné obstarávanie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Default="00D01F1D" w:rsidP="00D01F1D">
            <w:r>
              <w:lastRenderedPageBreak/>
              <w:t>VŠ</w:t>
            </w:r>
          </w:p>
        </w:tc>
        <w:tc>
          <w:tcPr>
            <w:tcW w:w="4230" w:type="pct"/>
          </w:tcPr>
          <w:p w:rsidR="00FB6228" w:rsidRDefault="00D01F1D" w:rsidP="00D01F1D">
            <w:pPr>
              <w:jc w:val="both"/>
            </w:pPr>
            <w:r>
              <w:t>Vysokoškolské vzdelanie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Pr="00031EB6" w:rsidRDefault="00D01F1D" w:rsidP="00D01F1D">
            <w:r>
              <w:t>ŽoNFP</w:t>
            </w:r>
          </w:p>
        </w:tc>
        <w:tc>
          <w:tcPr>
            <w:tcW w:w="4230" w:type="pct"/>
          </w:tcPr>
          <w:p w:rsidR="00D01F1D" w:rsidRPr="00031EB6" w:rsidRDefault="00D01F1D" w:rsidP="00502866">
            <w:pPr>
              <w:jc w:val="both"/>
            </w:pPr>
            <w:r>
              <w:t>Žiadosť o nenávratný finančný príspevok</w:t>
            </w:r>
          </w:p>
        </w:tc>
      </w:tr>
    </w:tbl>
    <w:p w:rsidR="009C6A7A" w:rsidRPr="00502866" w:rsidRDefault="009C6A7A" w:rsidP="00C01C54">
      <w:pPr>
        <w:pStyle w:val="MPCKO1"/>
        <w:ind w:left="284" w:hanging="284"/>
        <w:jc w:val="both"/>
      </w:pPr>
      <w:bookmarkStart w:id="65" w:name="_Toc424627620"/>
      <w:r w:rsidRPr="00502866">
        <w:t>Použité zdroje</w:t>
      </w:r>
      <w:bookmarkEnd w:id="65"/>
    </w:p>
    <w:p w:rsidR="00F81AB9" w:rsidRPr="009C6A7A" w:rsidRDefault="00F81AB9" w:rsidP="006A319F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9C6A7A">
        <w:t>Nariadenie Európskeho parlamentu a Rady (EÚ) č. 1303/2013, ktorým sa stanovujú spoločné ustanovenia o Európskom fonde regionálneho rozvoja, Európskom sociálnom fonde, Kohéznom fonde, Európskom poľnohospodárskom fonde pre rozvoj vidieka a Európskom námornom a rybárskom fonde, a ktorým sa stanovujú všeobecné ustanovenia o Európskom fonde regionálneho rozvoja, Európskom sociálnom fonde, Kohéznom fonde a Európskom námornom a rybárskom fonde, ktorým sa zrušuje nariadenie Rady (ES) č. 1083/2006 (všeobecné nariadeni</w:t>
      </w:r>
      <w:r>
        <w:t>e</w:t>
      </w:r>
      <w:r w:rsidRPr="009C6A7A">
        <w:t>)</w:t>
      </w:r>
      <w:r w:rsidR="00502866">
        <w:t>.</w:t>
      </w:r>
    </w:p>
    <w:p w:rsidR="00F81AB9" w:rsidRDefault="00F81AB9" w:rsidP="006A319F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>
        <w:t>Partnerská dohoda Slovenskej republiky na roky 2014 – 2020</w:t>
      </w:r>
      <w:r w:rsidR="00502866">
        <w:t>.</w:t>
      </w:r>
    </w:p>
    <w:p w:rsidR="0013162A" w:rsidRDefault="00F81AB9" w:rsidP="006A319F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>
        <w:t xml:space="preserve">Systém riadenia </w:t>
      </w:r>
      <w:r w:rsidR="00866F0D">
        <w:t>E</w:t>
      </w:r>
      <w:r>
        <w:t>urópskych štrukturálnych a investičných fondov na programové obdobie 2014 – 2020, verzia 1</w:t>
      </w:r>
      <w:r w:rsidR="00502866">
        <w:t>.</w:t>
      </w:r>
    </w:p>
    <w:p w:rsidR="00866F0D" w:rsidRDefault="00866F0D" w:rsidP="006A319F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>
        <w:t>„Analýza administratívnych kapacít a efektívnosti subjektov zodpovedných za Európske štrukturálne a investične fondy a administratívnych kapacít prijímateľov pomoci“ realizovaná externým dodávateľom KPMG Slovensko, s.r.o. a </w:t>
      </w:r>
      <w:proofErr w:type="spellStart"/>
      <w:r w:rsidR="000A670D">
        <w:t>s</w:t>
      </w:r>
      <w:r>
        <w:t>tengl</w:t>
      </w:r>
      <w:proofErr w:type="spellEnd"/>
      <w:r>
        <w:t>, a.s.</w:t>
      </w:r>
    </w:p>
    <w:p w:rsidR="00866F0D" w:rsidRDefault="00866F0D" w:rsidP="006A319F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>
        <w:t>Zákon č. 292/2014 Z. z. o príspevku poskytovanom z EŠIF a o zmene a doplnení niektorých zákonov</w:t>
      </w:r>
      <w:bookmarkEnd w:id="63"/>
      <w:bookmarkEnd w:id="64"/>
      <w:r w:rsidR="00502866">
        <w:t>.</w:t>
      </w:r>
    </w:p>
    <w:sectPr w:rsidR="00866F0D" w:rsidSect="00536549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26E" w:rsidRDefault="0029526E" w:rsidP="00B948E0">
      <w:r>
        <w:separator/>
      </w:r>
    </w:p>
  </w:endnote>
  <w:endnote w:type="continuationSeparator" w:id="0">
    <w:p w:rsidR="0029526E" w:rsidRDefault="0029526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7A" w:rsidRPr="00CF60E2" w:rsidRDefault="00A6237A" w:rsidP="00536549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C16CA" wp14:editId="2702F2D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A6237A" w:rsidRPr="00CF60E2" w:rsidRDefault="00A6237A" w:rsidP="00536549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3729EE94" wp14:editId="5EB2758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EE7464">
          <w:rPr>
            <w:noProof/>
          </w:rPr>
          <w:t>2</w:t>
        </w:r>
        <w:r w:rsidRPr="00CF60E2">
          <w:fldChar w:fldCharType="end"/>
        </w:r>
      </w:sdtContent>
    </w:sdt>
  </w:p>
  <w:p w:rsidR="00A6237A" w:rsidRDefault="00A6237A" w:rsidP="0053654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7A" w:rsidRDefault="00A6237A">
    <w:pPr>
      <w:pStyle w:val="Pta"/>
      <w:jc w:val="right"/>
    </w:pPr>
  </w:p>
  <w:p w:rsidR="00A6237A" w:rsidRDefault="00A6237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26E" w:rsidRDefault="0029526E" w:rsidP="00B948E0">
      <w:r>
        <w:separator/>
      </w:r>
    </w:p>
  </w:footnote>
  <w:footnote w:type="continuationSeparator" w:id="0">
    <w:p w:rsidR="0029526E" w:rsidRDefault="0029526E" w:rsidP="00B948E0">
      <w:r>
        <w:continuationSeparator/>
      </w:r>
    </w:p>
  </w:footnote>
  <w:footnote w:id="1">
    <w:p w:rsidR="00A6237A" w:rsidRPr="00D65631" w:rsidRDefault="00A6237A" w:rsidP="00C01C54">
      <w:pPr>
        <w:pStyle w:val="Textpoznmkypodiarou"/>
        <w:jc w:val="both"/>
      </w:pPr>
      <w:r w:rsidRPr="009E6D04">
        <w:rPr>
          <w:rStyle w:val="Odkaznapoznmkupodiarou"/>
          <w:rFonts w:eastAsiaTheme="majorEastAsia"/>
        </w:rPr>
        <w:footnoteRef/>
      </w:r>
      <w:r w:rsidRPr="009E6D04">
        <w:t xml:space="preserve"> Možnosť výberu je zdôvodnená v texte nižšie.</w:t>
      </w:r>
    </w:p>
  </w:footnote>
  <w:footnote w:id="2">
    <w:p w:rsidR="00A6237A" w:rsidRPr="007217D6" w:rsidRDefault="00A6237A" w:rsidP="00C01C54">
      <w:pPr>
        <w:pStyle w:val="Textpoznmkypodiarou"/>
        <w:jc w:val="both"/>
      </w:pPr>
      <w:r w:rsidRPr="009E6D04">
        <w:rPr>
          <w:rStyle w:val="Odkaznapoznmkupodiarou"/>
          <w:rFonts w:eastAsiaTheme="majorEastAsia"/>
        </w:rPr>
        <w:footnoteRef/>
      </w:r>
      <w:r w:rsidRPr="009E6D04">
        <w:t xml:space="preserve"> </w:t>
      </w:r>
      <w:r w:rsidRPr="00D65631">
        <w:t>Možnosť výberu je zdôvodnená v texte nižšie.</w:t>
      </w:r>
    </w:p>
  </w:footnote>
  <w:footnote w:id="3">
    <w:p w:rsidR="00A6237A" w:rsidRPr="00D65631" w:rsidRDefault="00A6237A" w:rsidP="00C01C54">
      <w:pPr>
        <w:pStyle w:val="Textpoznmkypodiarou"/>
        <w:jc w:val="both"/>
      </w:pPr>
      <w:r w:rsidRPr="009E6D04">
        <w:rPr>
          <w:rStyle w:val="Odkaznapoznmkupodiarou"/>
        </w:rPr>
        <w:footnoteRef/>
      </w:r>
      <w:r w:rsidRPr="009E6D04">
        <w:t xml:space="preserve"> </w:t>
      </w:r>
      <w:r w:rsidRPr="00D65631">
        <w:t>Analýza administratívnych kapacít a efektívnosti subjektov zodpovedných za EŠIF a administratívnych kapacít prijímateľov, KPMG spol. s.r.o./</w:t>
      </w:r>
      <w:proofErr w:type="spellStart"/>
      <w:r w:rsidRPr="00D65631">
        <w:t>stengl</w:t>
      </w:r>
      <w:proofErr w:type="spellEnd"/>
      <w:r w:rsidRPr="00D65631">
        <w:t>, a.s.,  2014</w:t>
      </w:r>
    </w:p>
  </w:footnote>
  <w:footnote w:id="4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Jedná sa o štandardizované pozície.</w:t>
      </w:r>
    </w:p>
  </w:footnote>
  <w:footnote w:id="5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RO/SO je povinný zasielať organizačnú štruktúru útvaru zodpovedného za implementáciu EŠIF platnú pre programové obdobie 2014 – 2020 na mailovú adresu: </w:t>
      </w:r>
      <w:hyperlink r:id="rId1" w:history="1">
        <w:r w:rsidRPr="00113B98">
          <w:rPr>
            <w:rStyle w:val="Hypertextovprepojenie"/>
          </w:rPr>
          <w:t>metodika</w:t>
        </w:r>
        <w:r w:rsidRPr="0068758B">
          <w:rPr>
            <w:rStyle w:val="Hypertextovprepojenie"/>
          </w:rPr>
          <w:t>@vlada.gov.sk</w:t>
        </w:r>
      </w:hyperlink>
      <w:r w:rsidRPr="0068758B">
        <w:t xml:space="preserve"> </w:t>
      </w:r>
      <w:r>
        <w:t xml:space="preserve"> </w:t>
      </w:r>
    </w:p>
  </w:footnote>
  <w:footnote w:id="6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Jedná sa o štandardizované pozície.</w:t>
      </w:r>
    </w:p>
  </w:footnote>
  <w:footnote w:id="7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Jedná sa o štandardizované pozície.</w:t>
      </w:r>
    </w:p>
  </w:footnote>
  <w:footnote w:id="8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23F46">
        <w:t>Priradenie štandardizovaných pozícií k jednotlivým odborom (oddeleniam) má zmysle kapitoly 2 odporúčací charakter.</w:t>
      </w:r>
    </w:p>
  </w:footnote>
  <w:footnote w:id="9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Úlohy koordinátora prípravy národných a veľkých projektov plní projektový manažér.</w:t>
      </w:r>
    </w:p>
  </w:footnote>
  <w:footnote w:id="10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Úlohy koordinátora implementácie národných a veľkých projektov plní projektový manažér.</w:t>
      </w:r>
    </w:p>
  </w:footnote>
  <w:footnote w:id="11">
    <w:p w:rsidR="00A6237A" w:rsidRDefault="00A6237A" w:rsidP="00DB4EE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Zadefinované vykonávané procesy k štandardným pozíciám sú záväzné. Pre zabezpečenie určitých špecifických procesov (napr. legislatívno-právne procesy, kontrola súladu vykonávaných činností, overovanie podnetov atď.) je možné zabezpečovať v spolupráci s iným útvarom (mimo sekcie implementácie EŠIF) subjektu. </w:t>
      </w:r>
    </w:p>
  </w:footnote>
  <w:footnote w:id="12">
    <w:p w:rsidR="00A6237A" w:rsidRDefault="00A6237A" w:rsidP="00DB4EE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Štandardizované pozície k zadefinovaným vykonávaným procesom sú záväzné.</w:t>
      </w:r>
    </w:p>
  </w:footnote>
  <w:footnote w:id="13">
    <w:p w:rsidR="00A6237A" w:rsidRDefault="00A6237A" w:rsidP="00C01C5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Priradenie štandardizovaných pozícií k jednotlivým odborom (oddeleniam) má zmysle kapitoly 2 odporúčací charakter. </w:t>
      </w:r>
    </w:p>
  </w:footnote>
  <w:footnote w:id="14">
    <w:p w:rsidR="00A6237A" w:rsidRPr="00E12E70" w:rsidRDefault="00A6237A" w:rsidP="00DB4EEA">
      <w:pPr>
        <w:pStyle w:val="Textpoznmkypodiarou"/>
        <w:jc w:val="both"/>
      </w:pPr>
      <w:r>
        <w:rPr>
          <w:rStyle w:val="Odkaznapoznmkupodiarou"/>
          <w:rFonts w:eastAsiaTheme="majorEastAsia"/>
        </w:rPr>
        <w:footnoteRef/>
      </w:r>
      <w:r w:rsidRPr="006B3814">
        <w:t xml:space="preserve"> </w:t>
      </w:r>
      <w:r>
        <w:t>Podľa zvolenej štruktúry odboru implementácie projektov.</w:t>
      </w:r>
    </w:p>
  </w:footnote>
  <w:footnote w:id="15">
    <w:p w:rsidR="00A6237A" w:rsidRDefault="00A6237A" w:rsidP="0080128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RO/SO môže kumulovať štandardizované pozície v súlade s Nariadením Európskeho parlamentu a Rady (EÚ) č. 1303/2013 (všeobecné nariadenie) a Systémom riadenia EŠIF (programové obdobie 2014 – 2020). V prípade kumulovania štandardizovaných pozícií do jednej štandardizovanej pozície uvedie RO/SO, v </w:t>
      </w:r>
      <w:r w:rsidRPr="00F076A1">
        <w:t>tab. č. 2 „Prehľad o stave AK ÚOŠS podľa riadiacich a štandardizovaných pozícií/pozícií RO/SO/PJ“ časti 3.3 Metodického pokynu k zberu údajov o administratívnych kapacitách subjektov zapojených do implementácie, riadenia a kontroly EŠIF v PO 2014 – 2020</w:t>
      </w:r>
      <w:r>
        <w:t>, percentuálny podiel tejto pozície v rámci jednej kumulovanej pozície. Napr. ak manažér monitorovania má 40%-ný podiel na výkone kumulovanej pozície, RO/SO ho bude evidovať ako 0,4 zamestnanca.</w:t>
      </w:r>
      <w:r w:rsidRPr="00F076A1">
        <w:t xml:space="preserve"> </w:t>
      </w:r>
    </w:p>
  </w:footnote>
  <w:footnote w:id="16">
    <w:p w:rsidR="00A6237A" w:rsidRDefault="00A6237A" w:rsidP="00DB4EE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Počty administratívnych kapacít sú zadefinované v uznesení vlády SR č. 396/2007.</w:t>
      </w:r>
    </w:p>
  </w:footnote>
  <w:footnote w:id="17">
    <w:p w:rsidR="00A6237A" w:rsidRDefault="00A6237A" w:rsidP="00DB4EE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1610E">
        <w:t>Do</w:t>
      </w:r>
      <w:r>
        <w:t xml:space="preserve"> </w:t>
      </w:r>
      <w:r w:rsidRPr="0001610E">
        <w:t>schváleného počtu zamestnancov sú započítaní aj zamestnanci Platobnej jednotky.</w:t>
      </w:r>
    </w:p>
  </w:footnote>
  <w:footnote w:id="18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v kompetencii RO/SO pomenovať kumulovanú štandardizovanú pozíciu podľa vlastných potrieb, avšak pri vykazovaní tejto pozície je potrebné, aby RO/SO uvádzal jednotlivé štandardizované pozície. </w:t>
      </w:r>
    </w:p>
  </w:footnote>
  <w:footnote w:id="19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napr. v prípade projektov technickej pomoci </w:t>
      </w:r>
    </w:p>
  </w:footnote>
  <w:footnote w:id="20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Za strategickú dokumentáciu sa považuje napr. operačný program, schémy pomoci, prípadne iné dokumenty, ktoré bližšie opisujú oblasti podpory definované v OP.</w:t>
      </w:r>
    </w:p>
  </w:footnote>
  <w:footnote w:id="21">
    <w:p w:rsidR="00A6237A" w:rsidRDefault="00A6237A" w:rsidP="00C01C5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K predmetnej pozícii sa nevzťahujú kľúčové popisy.</w:t>
      </w:r>
    </w:p>
  </w:footnote>
  <w:footnote w:id="22">
    <w:p w:rsidR="00A6237A" w:rsidRDefault="00A6237A" w:rsidP="00C01C5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K predmetnej pozícii sa nevzťahujú kľúčové popisy.</w:t>
      </w:r>
    </w:p>
  </w:footnote>
  <w:footnote w:id="23">
    <w:p w:rsidR="00A6237A" w:rsidRPr="007217D6" w:rsidRDefault="00A6237A" w:rsidP="00C01C54">
      <w:pPr>
        <w:pStyle w:val="Textpoznmkypodiarou"/>
        <w:jc w:val="both"/>
      </w:pPr>
      <w:r w:rsidRPr="00D65631">
        <w:rPr>
          <w:rStyle w:val="Odkaznapoznmkupodiarou"/>
        </w:rPr>
        <w:footnoteRef/>
      </w:r>
      <w:r>
        <w:t xml:space="preserve"> </w:t>
      </w:r>
      <w:r w:rsidRPr="00D65631">
        <w:t>Kľúčové popisy k predmetnej pozícii zadefinuje RO z dôvodu, že plní špecifické úlohy vo vzťahu k implementácii E</w:t>
      </w:r>
      <w:r w:rsidRPr="007217D6">
        <w:t>ŠIF.</w:t>
      </w:r>
    </w:p>
  </w:footnote>
  <w:footnote w:id="24">
    <w:p w:rsidR="00A6237A" w:rsidRPr="00F10CDF" w:rsidRDefault="00A6237A" w:rsidP="00301908">
      <w:pPr>
        <w:pStyle w:val="Textpoznmkypodiarou"/>
        <w:jc w:val="both"/>
      </w:pPr>
      <w:r>
        <w:rPr>
          <w:rStyle w:val="Odkaznapoznmkupodiarou"/>
        </w:rPr>
        <w:footnoteRef/>
      </w:r>
      <w:r w:rsidRPr="006B3814">
        <w:t xml:space="preserve"> </w:t>
      </w:r>
      <w:r>
        <w:t xml:space="preserve">Kvalifikačné predpoklady (všeobecné a špecifické) a osobnostné predpoklady pri predmetnej pracovnej pozícii si zadefinuje RO podľa vlastných potrieb a požiadaviek.   </w:t>
      </w:r>
    </w:p>
  </w:footnote>
  <w:footnote w:id="25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26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27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914E9">
        <w:t>Je potrebné postupovať v zmysle súčasne platného zákona o štátnej službe, resp. Zákonníka práce a zákona o výkone práce vo verejnom záujme.</w:t>
      </w:r>
    </w:p>
  </w:footnote>
  <w:footnote w:id="28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29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30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31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32">
    <w:p w:rsidR="00A6237A" w:rsidRPr="006B3814" w:rsidRDefault="00A6237A" w:rsidP="00301908">
      <w:pPr>
        <w:pStyle w:val="Textpoznmkypodiarou"/>
      </w:pPr>
      <w:r>
        <w:rPr>
          <w:rStyle w:val="Odkaznapoznmkupodiarou"/>
        </w:rPr>
        <w:footnoteRef/>
      </w:r>
      <w:r w:rsidRPr="006B3814">
        <w:t xml:space="preserve"> </w:t>
      </w:r>
      <w:r w:rsidRPr="00750198">
        <w:t>Alebo francúzsky</w:t>
      </w:r>
      <w:r>
        <w:t xml:space="preserve"> jazyk</w:t>
      </w:r>
      <w:r w:rsidRPr="00750198">
        <w:t xml:space="preserve"> alebo nemecký jazyk na rovnakej jazykovej úrovni. </w:t>
      </w:r>
    </w:p>
  </w:footnote>
  <w:footnote w:id="33">
    <w:p w:rsidR="00A6237A" w:rsidRPr="006B3814" w:rsidRDefault="00A6237A" w:rsidP="00301908">
      <w:pPr>
        <w:pStyle w:val="Textpoznmkypodiarou"/>
      </w:pPr>
      <w:r>
        <w:rPr>
          <w:rStyle w:val="Odkaznapoznmkupodiarou"/>
        </w:rPr>
        <w:footnoteRef/>
      </w:r>
      <w:r w:rsidRPr="006B3814">
        <w:t xml:space="preserve"> </w:t>
      </w:r>
      <w:r>
        <w:t xml:space="preserve">Alebo </w:t>
      </w:r>
      <w:r w:rsidRPr="00750198">
        <w:t>francúzsky</w:t>
      </w:r>
      <w:r>
        <w:t xml:space="preserve"> jazyk</w:t>
      </w:r>
      <w:r w:rsidRPr="00750198">
        <w:t xml:space="preserve"> alebo nemecký jazyk na rovnakej jazykovej úrovni. </w:t>
      </w:r>
      <w:r>
        <w:t xml:space="preserve"> </w:t>
      </w:r>
    </w:p>
  </w:footnote>
  <w:footnote w:id="34">
    <w:p w:rsidR="00A6237A" w:rsidRPr="00EF0B2F" w:rsidRDefault="00A6237A" w:rsidP="00301908">
      <w:pPr>
        <w:pStyle w:val="Textpoznmkypodiarou"/>
      </w:pPr>
      <w:r>
        <w:rPr>
          <w:rStyle w:val="Odkaznapoznmkupodiarou"/>
        </w:rPr>
        <w:footnoteRef/>
      </w:r>
      <w:r w:rsidRPr="003D3C2E">
        <w:t xml:space="preserve"> </w:t>
      </w:r>
      <w:r w:rsidRPr="00750198">
        <w:t>Alebo francúzsky</w:t>
      </w:r>
      <w:r>
        <w:t xml:space="preserve"> jazyk</w:t>
      </w:r>
      <w:r w:rsidRPr="00750198">
        <w:t xml:space="preserve"> alebo nemecký jazyk na rovnakej jazykovej úrovni.</w:t>
      </w:r>
    </w:p>
  </w:footnote>
  <w:footnote w:id="35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Za zamestnanca  bez odbornej praxe sa považuje zamestnanec, ktorý vôbec nepracoval v oblasti implementácie fondov EÚ. </w:t>
      </w:r>
    </w:p>
  </w:footnote>
  <w:footnote w:id="36">
    <w:p w:rsidR="00A6237A" w:rsidRPr="00B70759" w:rsidRDefault="00A6237A" w:rsidP="00EF4FF0">
      <w:pPr>
        <w:pStyle w:val="Textpoznmkypodiarou"/>
        <w:jc w:val="both"/>
      </w:pPr>
      <w:r>
        <w:rPr>
          <w:rStyle w:val="Odkaznapoznmkupodiarou"/>
        </w:rPr>
        <w:footnoteRef/>
      </w:r>
      <w:r w:rsidRPr="006B3814">
        <w:t xml:space="preserve"> </w:t>
      </w:r>
      <w:r>
        <w:t>Analýza administratívnych kapacít a efektívnosti subjektov zodpovedných za EŠIF a administratívnych kapacít prijímateľov, KPMG spol. s.r.o./</w:t>
      </w:r>
      <w:proofErr w:type="spellStart"/>
      <w:r>
        <w:t>stengl</w:t>
      </w:r>
      <w:proofErr w:type="spellEnd"/>
      <w:r>
        <w:t>, a.s., 2014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7A" w:rsidRPr="00CF60E2" w:rsidRDefault="00A6237A" w:rsidP="00536549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E16E5" wp14:editId="7DC100D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A6237A" w:rsidRDefault="00A6237A" w:rsidP="0029303A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del w:id="66" w:author="Autor">
          <w:r w:rsidDel="00EE7464">
            <w:rPr>
              <w:szCs w:val="20"/>
            </w:rPr>
            <w:delText>16.07.2015</w:delText>
          </w:r>
        </w:del>
        <w:ins w:id="67" w:author="Autor">
          <w:del w:id="68" w:author="Autor">
            <w:r w:rsidR="000A5AF7" w:rsidDel="00EE7464">
              <w:rPr>
                <w:szCs w:val="20"/>
              </w:rPr>
              <w:delText>15.02.2016</w:delText>
            </w:r>
          </w:del>
          <w:r w:rsidR="00EE7464">
            <w:rPr>
              <w:szCs w:val="20"/>
            </w:rPr>
            <w:t>11.02.2016</w:t>
          </w:r>
        </w:ins>
      </w:p>
    </w:sdtContent>
  </w:sdt>
  <w:p w:rsidR="00A6237A" w:rsidRDefault="00A6237A" w:rsidP="00A92005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1">
    <w:nsid w:val="00306311"/>
    <w:multiLevelType w:val="hybridMultilevel"/>
    <w:tmpl w:val="7C5EC692"/>
    <w:lvl w:ilvl="0" w:tplc="041B0011">
      <w:start w:val="1"/>
      <w:numFmt w:val="decimal"/>
      <w:lvlText w:val="%1)"/>
      <w:lvlJc w:val="left"/>
      <w:pPr>
        <w:ind w:left="700" w:hanging="360"/>
      </w:pPr>
    </w:lvl>
    <w:lvl w:ilvl="1" w:tplc="041B0019" w:tentative="1">
      <w:start w:val="1"/>
      <w:numFmt w:val="lowerLetter"/>
      <w:lvlText w:val="%2."/>
      <w:lvlJc w:val="left"/>
      <w:pPr>
        <w:ind w:left="1420" w:hanging="360"/>
      </w:pPr>
    </w:lvl>
    <w:lvl w:ilvl="2" w:tplc="041B001B" w:tentative="1">
      <w:start w:val="1"/>
      <w:numFmt w:val="lowerRoman"/>
      <w:lvlText w:val="%3."/>
      <w:lvlJc w:val="right"/>
      <w:pPr>
        <w:ind w:left="2140" w:hanging="180"/>
      </w:pPr>
    </w:lvl>
    <w:lvl w:ilvl="3" w:tplc="041B000F" w:tentative="1">
      <w:start w:val="1"/>
      <w:numFmt w:val="decimal"/>
      <w:lvlText w:val="%4."/>
      <w:lvlJc w:val="left"/>
      <w:pPr>
        <w:ind w:left="2860" w:hanging="360"/>
      </w:pPr>
    </w:lvl>
    <w:lvl w:ilvl="4" w:tplc="041B0019" w:tentative="1">
      <w:start w:val="1"/>
      <w:numFmt w:val="lowerLetter"/>
      <w:lvlText w:val="%5."/>
      <w:lvlJc w:val="left"/>
      <w:pPr>
        <w:ind w:left="3580" w:hanging="360"/>
      </w:pPr>
    </w:lvl>
    <w:lvl w:ilvl="5" w:tplc="041B001B" w:tentative="1">
      <w:start w:val="1"/>
      <w:numFmt w:val="lowerRoman"/>
      <w:lvlText w:val="%6."/>
      <w:lvlJc w:val="right"/>
      <w:pPr>
        <w:ind w:left="4300" w:hanging="180"/>
      </w:pPr>
    </w:lvl>
    <w:lvl w:ilvl="6" w:tplc="041B000F" w:tentative="1">
      <w:start w:val="1"/>
      <w:numFmt w:val="decimal"/>
      <w:lvlText w:val="%7."/>
      <w:lvlJc w:val="left"/>
      <w:pPr>
        <w:ind w:left="5020" w:hanging="360"/>
      </w:pPr>
    </w:lvl>
    <w:lvl w:ilvl="7" w:tplc="041B0019" w:tentative="1">
      <w:start w:val="1"/>
      <w:numFmt w:val="lowerLetter"/>
      <w:lvlText w:val="%8."/>
      <w:lvlJc w:val="left"/>
      <w:pPr>
        <w:ind w:left="5740" w:hanging="360"/>
      </w:pPr>
    </w:lvl>
    <w:lvl w:ilvl="8" w:tplc="041B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02AD6666"/>
    <w:multiLevelType w:val="hybridMultilevel"/>
    <w:tmpl w:val="B8A87A3E"/>
    <w:lvl w:ilvl="0" w:tplc="290E86EA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2B085D"/>
    <w:multiLevelType w:val="hybridMultilevel"/>
    <w:tmpl w:val="9C842434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0645D"/>
    <w:multiLevelType w:val="hybridMultilevel"/>
    <w:tmpl w:val="7C5EC692"/>
    <w:lvl w:ilvl="0" w:tplc="041B0011">
      <w:start w:val="1"/>
      <w:numFmt w:val="decimal"/>
      <w:lvlText w:val="%1)"/>
      <w:lvlJc w:val="left"/>
      <w:pPr>
        <w:ind w:left="700" w:hanging="360"/>
      </w:pPr>
    </w:lvl>
    <w:lvl w:ilvl="1" w:tplc="041B0019" w:tentative="1">
      <w:start w:val="1"/>
      <w:numFmt w:val="lowerLetter"/>
      <w:lvlText w:val="%2."/>
      <w:lvlJc w:val="left"/>
      <w:pPr>
        <w:ind w:left="1420" w:hanging="360"/>
      </w:pPr>
    </w:lvl>
    <w:lvl w:ilvl="2" w:tplc="041B001B" w:tentative="1">
      <w:start w:val="1"/>
      <w:numFmt w:val="lowerRoman"/>
      <w:lvlText w:val="%3."/>
      <w:lvlJc w:val="right"/>
      <w:pPr>
        <w:ind w:left="2140" w:hanging="180"/>
      </w:pPr>
    </w:lvl>
    <w:lvl w:ilvl="3" w:tplc="041B000F" w:tentative="1">
      <w:start w:val="1"/>
      <w:numFmt w:val="decimal"/>
      <w:lvlText w:val="%4."/>
      <w:lvlJc w:val="left"/>
      <w:pPr>
        <w:ind w:left="2860" w:hanging="360"/>
      </w:pPr>
    </w:lvl>
    <w:lvl w:ilvl="4" w:tplc="041B0019" w:tentative="1">
      <w:start w:val="1"/>
      <w:numFmt w:val="lowerLetter"/>
      <w:lvlText w:val="%5."/>
      <w:lvlJc w:val="left"/>
      <w:pPr>
        <w:ind w:left="3580" w:hanging="360"/>
      </w:pPr>
    </w:lvl>
    <w:lvl w:ilvl="5" w:tplc="041B001B" w:tentative="1">
      <w:start w:val="1"/>
      <w:numFmt w:val="lowerRoman"/>
      <w:lvlText w:val="%6."/>
      <w:lvlJc w:val="right"/>
      <w:pPr>
        <w:ind w:left="4300" w:hanging="180"/>
      </w:pPr>
    </w:lvl>
    <w:lvl w:ilvl="6" w:tplc="041B000F" w:tentative="1">
      <w:start w:val="1"/>
      <w:numFmt w:val="decimal"/>
      <w:lvlText w:val="%7."/>
      <w:lvlJc w:val="left"/>
      <w:pPr>
        <w:ind w:left="5020" w:hanging="360"/>
      </w:pPr>
    </w:lvl>
    <w:lvl w:ilvl="7" w:tplc="041B0019" w:tentative="1">
      <w:start w:val="1"/>
      <w:numFmt w:val="lowerLetter"/>
      <w:lvlText w:val="%8."/>
      <w:lvlJc w:val="left"/>
      <w:pPr>
        <w:ind w:left="5740" w:hanging="360"/>
      </w:pPr>
    </w:lvl>
    <w:lvl w:ilvl="8" w:tplc="041B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0FBD77D9"/>
    <w:multiLevelType w:val="hybridMultilevel"/>
    <w:tmpl w:val="7F6E04B0"/>
    <w:lvl w:ilvl="0" w:tplc="35B6F3E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024A61"/>
    <w:multiLevelType w:val="hybridMultilevel"/>
    <w:tmpl w:val="41D28496"/>
    <w:lvl w:ilvl="0" w:tplc="464C2072">
      <w:start w:val="2"/>
      <w:numFmt w:val="bullet"/>
      <w:lvlText w:val="-"/>
      <w:lvlJc w:val="left"/>
      <w:pPr>
        <w:ind w:left="87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7">
    <w:nsid w:val="1B542E09"/>
    <w:multiLevelType w:val="hybridMultilevel"/>
    <w:tmpl w:val="5F1AFA8C"/>
    <w:lvl w:ilvl="0" w:tplc="6CF808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97D1A"/>
    <w:multiLevelType w:val="hybridMultilevel"/>
    <w:tmpl w:val="E032866E"/>
    <w:lvl w:ilvl="0" w:tplc="C5D2B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55B25"/>
    <w:multiLevelType w:val="hybridMultilevel"/>
    <w:tmpl w:val="A69E89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02EA6"/>
    <w:multiLevelType w:val="hybridMultilevel"/>
    <w:tmpl w:val="3112F8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9A3164"/>
    <w:multiLevelType w:val="multilevel"/>
    <w:tmpl w:val="3E54B0E4"/>
    <w:lvl w:ilvl="0">
      <w:start w:val="1"/>
      <w:numFmt w:val="decimal"/>
      <w:pStyle w:val="MPCKO1"/>
      <w:lvlText w:val="%1"/>
      <w:lvlJc w:val="left"/>
      <w:pPr>
        <w:ind w:left="574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pStyle w:val="MPCKO2"/>
      <w:lvlText w:val="%1.%2"/>
      <w:lvlJc w:val="left"/>
      <w:pPr>
        <w:ind w:left="5113" w:hanging="576"/>
      </w:pPr>
      <w:rPr>
        <w:rFonts w:ascii="Times New Roman" w:hAnsi="Times New Roman" w:hint="default"/>
      </w:rPr>
    </w:lvl>
    <w:lvl w:ilvl="2">
      <w:start w:val="1"/>
      <w:numFmt w:val="decimal"/>
      <w:pStyle w:val="MPCKO3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pStyle w:val="MPCKO4"/>
      <w:lvlText w:val="%1.%2.%3.%4"/>
      <w:lvlJc w:val="left"/>
      <w:pPr>
        <w:ind w:left="864" w:hanging="864"/>
      </w:pPr>
      <w:rPr>
        <w:rFonts w:ascii="Times New Roman" w:hAnsi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71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CEC6ECB"/>
    <w:multiLevelType w:val="hybridMultilevel"/>
    <w:tmpl w:val="5CD6F9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945387"/>
    <w:multiLevelType w:val="hybridMultilevel"/>
    <w:tmpl w:val="590208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641F9"/>
    <w:multiLevelType w:val="hybridMultilevel"/>
    <w:tmpl w:val="618A67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93559D"/>
    <w:multiLevelType w:val="hybridMultilevel"/>
    <w:tmpl w:val="83107E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190FEB"/>
    <w:multiLevelType w:val="hybridMultilevel"/>
    <w:tmpl w:val="C7C8B9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159F0"/>
    <w:multiLevelType w:val="hybridMultilevel"/>
    <w:tmpl w:val="3A067A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94525B"/>
    <w:multiLevelType w:val="hybridMultilevel"/>
    <w:tmpl w:val="7C5EC692"/>
    <w:lvl w:ilvl="0" w:tplc="041B0011">
      <w:start w:val="1"/>
      <w:numFmt w:val="decimal"/>
      <w:lvlText w:val="%1)"/>
      <w:lvlJc w:val="left"/>
      <w:pPr>
        <w:ind w:left="700" w:hanging="360"/>
      </w:pPr>
    </w:lvl>
    <w:lvl w:ilvl="1" w:tplc="041B0019" w:tentative="1">
      <w:start w:val="1"/>
      <w:numFmt w:val="lowerLetter"/>
      <w:lvlText w:val="%2."/>
      <w:lvlJc w:val="left"/>
      <w:pPr>
        <w:ind w:left="1420" w:hanging="360"/>
      </w:pPr>
    </w:lvl>
    <w:lvl w:ilvl="2" w:tplc="041B001B" w:tentative="1">
      <w:start w:val="1"/>
      <w:numFmt w:val="lowerRoman"/>
      <w:lvlText w:val="%3."/>
      <w:lvlJc w:val="right"/>
      <w:pPr>
        <w:ind w:left="2140" w:hanging="180"/>
      </w:pPr>
    </w:lvl>
    <w:lvl w:ilvl="3" w:tplc="041B000F" w:tentative="1">
      <w:start w:val="1"/>
      <w:numFmt w:val="decimal"/>
      <w:lvlText w:val="%4."/>
      <w:lvlJc w:val="left"/>
      <w:pPr>
        <w:ind w:left="2860" w:hanging="360"/>
      </w:pPr>
    </w:lvl>
    <w:lvl w:ilvl="4" w:tplc="041B0019" w:tentative="1">
      <w:start w:val="1"/>
      <w:numFmt w:val="lowerLetter"/>
      <w:lvlText w:val="%5."/>
      <w:lvlJc w:val="left"/>
      <w:pPr>
        <w:ind w:left="3580" w:hanging="360"/>
      </w:pPr>
    </w:lvl>
    <w:lvl w:ilvl="5" w:tplc="041B001B" w:tentative="1">
      <w:start w:val="1"/>
      <w:numFmt w:val="lowerRoman"/>
      <w:lvlText w:val="%6."/>
      <w:lvlJc w:val="right"/>
      <w:pPr>
        <w:ind w:left="4300" w:hanging="180"/>
      </w:pPr>
    </w:lvl>
    <w:lvl w:ilvl="6" w:tplc="041B000F" w:tentative="1">
      <w:start w:val="1"/>
      <w:numFmt w:val="decimal"/>
      <w:lvlText w:val="%7."/>
      <w:lvlJc w:val="left"/>
      <w:pPr>
        <w:ind w:left="5020" w:hanging="360"/>
      </w:pPr>
    </w:lvl>
    <w:lvl w:ilvl="7" w:tplc="041B0019" w:tentative="1">
      <w:start w:val="1"/>
      <w:numFmt w:val="lowerLetter"/>
      <w:lvlText w:val="%8."/>
      <w:lvlJc w:val="left"/>
      <w:pPr>
        <w:ind w:left="5740" w:hanging="360"/>
      </w:pPr>
    </w:lvl>
    <w:lvl w:ilvl="8" w:tplc="041B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67840C5F"/>
    <w:multiLevelType w:val="hybridMultilevel"/>
    <w:tmpl w:val="8D8237AA"/>
    <w:lvl w:ilvl="0" w:tplc="35B6F3E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D2304F"/>
    <w:multiLevelType w:val="multilevel"/>
    <w:tmpl w:val="6C269050"/>
    <w:lvl w:ilvl="0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2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21"/>
  </w:num>
  <w:num w:numId="5">
    <w:abstractNumId w:val="2"/>
  </w:num>
  <w:num w:numId="6">
    <w:abstractNumId w:val="0"/>
  </w:num>
  <w:num w:numId="7">
    <w:abstractNumId w:val="22"/>
  </w:num>
  <w:num w:numId="8">
    <w:abstractNumId w:val="10"/>
  </w:num>
  <w:num w:numId="9">
    <w:abstractNumId w:val="12"/>
  </w:num>
  <w:num w:numId="10">
    <w:abstractNumId w:val="3"/>
  </w:num>
  <w:num w:numId="11">
    <w:abstractNumId w:val="17"/>
  </w:num>
  <w:num w:numId="12">
    <w:abstractNumId w:val="7"/>
  </w:num>
  <w:num w:numId="13">
    <w:abstractNumId w:val="5"/>
  </w:num>
  <w:num w:numId="14">
    <w:abstractNumId w:val="18"/>
  </w:num>
  <w:num w:numId="15">
    <w:abstractNumId w:val="4"/>
  </w:num>
  <w:num w:numId="16">
    <w:abstractNumId w:val="1"/>
  </w:num>
  <w:num w:numId="17">
    <w:abstractNumId w:val="19"/>
  </w:num>
  <w:num w:numId="18">
    <w:abstractNumId w:val="9"/>
  </w:num>
  <w:num w:numId="19">
    <w:abstractNumId w:val="13"/>
  </w:num>
  <w:num w:numId="20">
    <w:abstractNumId w:val="14"/>
  </w:num>
  <w:num w:numId="21">
    <w:abstractNumId w:val="16"/>
  </w:num>
  <w:num w:numId="22">
    <w:abstractNumId w:val="15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GrammaticalErrors/>
  <w:proofState w:spelling="clean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2568"/>
    <w:rsid w:val="000031EA"/>
    <w:rsid w:val="00003243"/>
    <w:rsid w:val="00005742"/>
    <w:rsid w:val="00007796"/>
    <w:rsid w:val="00010737"/>
    <w:rsid w:val="00010C32"/>
    <w:rsid w:val="0001610E"/>
    <w:rsid w:val="00016CE5"/>
    <w:rsid w:val="00017518"/>
    <w:rsid w:val="00020A77"/>
    <w:rsid w:val="00021D8E"/>
    <w:rsid w:val="00026422"/>
    <w:rsid w:val="000306C7"/>
    <w:rsid w:val="00031EB6"/>
    <w:rsid w:val="00034C16"/>
    <w:rsid w:val="0004031A"/>
    <w:rsid w:val="00041C1A"/>
    <w:rsid w:val="00041EA3"/>
    <w:rsid w:val="0004217B"/>
    <w:rsid w:val="00050728"/>
    <w:rsid w:val="00052BFD"/>
    <w:rsid w:val="00052C58"/>
    <w:rsid w:val="00057A3A"/>
    <w:rsid w:val="0006610A"/>
    <w:rsid w:val="00066955"/>
    <w:rsid w:val="00067BA7"/>
    <w:rsid w:val="00070756"/>
    <w:rsid w:val="00070C64"/>
    <w:rsid w:val="00071088"/>
    <w:rsid w:val="00073EB4"/>
    <w:rsid w:val="000742FE"/>
    <w:rsid w:val="0007490B"/>
    <w:rsid w:val="00074FD1"/>
    <w:rsid w:val="000763AF"/>
    <w:rsid w:val="0008444C"/>
    <w:rsid w:val="0008649E"/>
    <w:rsid w:val="00096128"/>
    <w:rsid w:val="000A1461"/>
    <w:rsid w:val="000A2B24"/>
    <w:rsid w:val="000A3DA7"/>
    <w:rsid w:val="000A57CD"/>
    <w:rsid w:val="000A5AF7"/>
    <w:rsid w:val="000A670D"/>
    <w:rsid w:val="000B0C54"/>
    <w:rsid w:val="000B326D"/>
    <w:rsid w:val="000B3292"/>
    <w:rsid w:val="000B4846"/>
    <w:rsid w:val="000B4D0F"/>
    <w:rsid w:val="000B6F20"/>
    <w:rsid w:val="000C114B"/>
    <w:rsid w:val="000C1623"/>
    <w:rsid w:val="000C2541"/>
    <w:rsid w:val="000C37D6"/>
    <w:rsid w:val="000C5511"/>
    <w:rsid w:val="000C6B99"/>
    <w:rsid w:val="000C7DD9"/>
    <w:rsid w:val="000D10A7"/>
    <w:rsid w:val="000D166E"/>
    <w:rsid w:val="000D298C"/>
    <w:rsid w:val="000D6B86"/>
    <w:rsid w:val="000D76A0"/>
    <w:rsid w:val="000E2AA4"/>
    <w:rsid w:val="000E311B"/>
    <w:rsid w:val="000E4B28"/>
    <w:rsid w:val="000E4C27"/>
    <w:rsid w:val="000E5988"/>
    <w:rsid w:val="000E6212"/>
    <w:rsid w:val="000F033F"/>
    <w:rsid w:val="000F1A16"/>
    <w:rsid w:val="00100570"/>
    <w:rsid w:val="00103E90"/>
    <w:rsid w:val="001046A5"/>
    <w:rsid w:val="00105305"/>
    <w:rsid w:val="0011009F"/>
    <w:rsid w:val="00111867"/>
    <w:rsid w:val="001121B2"/>
    <w:rsid w:val="0011543A"/>
    <w:rsid w:val="00116F61"/>
    <w:rsid w:val="00120F25"/>
    <w:rsid w:val="001213CF"/>
    <w:rsid w:val="001217ED"/>
    <w:rsid w:val="00125251"/>
    <w:rsid w:val="00126447"/>
    <w:rsid w:val="00126F5B"/>
    <w:rsid w:val="00127AED"/>
    <w:rsid w:val="0013112F"/>
    <w:rsid w:val="0013162A"/>
    <w:rsid w:val="001377F4"/>
    <w:rsid w:val="00145502"/>
    <w:rsid w:val="0014641E"/>
    <w:rsid w:val="0014712C"/>
    <w:rsid w:val="00150B72"/>
    <w:rsid w:val="0015155D"/>
    <w:rsid w:val="0015233E"/>
    <w:rsid w:val="001560BE"/>
    <w:rsid w:val="00157BB0"/>
    <w:rsid w:val="001607E3"/>
    <w:rsid w:val="00160F23"/>
    <w:rsid w:val="00167501"/>
    <w:rsid w:val="001701FD"/>
    <w:rsid w:val="00173917"/>
    <w:rsid w:val="00184926"/>
    <w:rsid w:val="0018537E"/>
    <w:rsid w:val="001857F1"/>
    <w:rsid w:val="00185B3E"/>
    <w:rsid w:val="001873B5"/>
    <w:rsid w:val="00187D15"/>
    <w:rsid w:val="00190B3E"/>
    <w:rsid w:val="00191E56"/>
    <w:rsid w:val="0019408B"/>
    <w:rsid w:val="00197950"/>
    <w:rsid w:val="001A43BC"/>
    <w:rsid w:val="001A4C94"/>
    <w:rsid w:val="001A76FA"/>
    <w:rsid w:val="001B12DC"/>
    <w:rsid w:val="001B27DA"/>
    <w:rsid w:val="001B48C1"/>
    <w:rsid w:val="001B6E9F"/>
    <w:rsid w:val="001B7235"/>
    <w:rsid w:val="001C0442"/>
    <w:rsid w:val="001C2BD3"/>
    <w:rsid w:val="001C513F"/>
    <w:rsid w:val="001D3346"/>
    <w:rsid w:val="001D4B25"/>
    <w:rsid w:val="001D733A"/>
    <w:rsid w:val="001E1E29"/>
    <w:rsid w:val="001E2A69"/>
    <w:rsid w:val="001E75A1"/>
    <w:rsid w:val="001F0193"/>
    <w:rsid w:val="001F357A"/>
    <w:rsid w:val="001F39B9"/>
    <w:rsid w:val="001F3E00"/>
    <w:rsid w:val="001F64A8"/>
    <w:rsid w:val="001F6619"/>
    <w:rsid w:val="001F6B77"/>
    <w:rsid w:val="002024ED"/>
    <w:rsid w:val="00203202"/>
    <w:rsid w:val="00205934"/>
    <w:rsid w:val="00211BE3"/>
    <w:rsid w:val="00216562"/>
    <w:rsid w:val="00222F62"/>
    <w:rsid w:val="002259C4"/>
    <w:rsid w:val="00225A05"/>
    <w:rsid w:val="002265E7"/>
    <w:rsid w:val="00230E0A"/>
    <w:rsid w:val="00231DE8"/>
    <w:rsid w:val="00235559"/>
    <w:rsid w:val="002356F5"/>
    <w:rsid w:val="002361AF"/>
    <w:rsid w:val="00241966"/>
    <w:rsid w:val="002465B5"/>
    <w:rsid w:val="00246970"/>
    <w:rsid w:val="00247A94"/>
    <w:rsid w:val="00252BC1"/>
    <w:rsid w:val="002554B4"/>
    <w:rsid w:val="002559D3"/>
    <w:rsid w:val="00256687"/>
    <w:rsid w:val="00257179"/>
    <w:rsid w:val="0026372D"/>
    <w:rsid w:val="00265092"/>
    <w:rsid w:val="002700E9"/>
    <w:rsid w:val="002721FF"/>
    <w:rsid w:val="00273743"/>
    <w:rsid w:val="0027376B"/>
    <w:rsid w:val="00274479"/>
    <w:rsid w:val="00277649"/>
    <w:rsid w:val="002869BF"/>
    <w:rsid w:val="0028776B"/>
    <w:rsid w:val="002919A8"/>
    <w:rsid w:val="0029303A"/>
    <w:rsid w:val="0029464D"/>
    <w:rsid w:val="0029526E"/>
    <w:rsid w:val="002A1918"/>
    <w:rsid w:val="002A1E17"/>
    <w:rsid w:val="002A2024"/>
    <w:rsid w:val="002A265F"/>
    <w:rsid w:val="002A624E"/>
    <w:rsid w:val="002A6437"/>
    <w:rsid w:val="002B0EEC"/>
    <w:rsid w:val="002B10B9"/>
    <w:rsid w:val="002B300C"/>
    <w:rsid w:val="002B3555"/>
    <w:rsid w:val="002B7C61"/>
    <w:rsid w:val="002C2285"/>
    <w:rsid w:val="002C34C4"/>
    <w:rsid w:val="002D603C"/>
    <w:rsid w:val="002D65BD"/>
    <w:rsid w:val="002E525F"/>
    <w:rsid w:val="002E611C"/>
    <w:rsid w:val="002E7C36"/>
    <w:rsid w:val="002E7F32"/>
    <w:rsid w:val="002E7F66"/>
    <w:rsid w:val="002F0582"/>
    <w:rsid w:val="002F2964"/>
    <w:rsid w:val="002F36A3"/>
    <w:rsid w:val="002F4DC8"/>
    <w:rsid w:val="002F56E0"/>
    <w:rsid w:val="00301908"/>
    <w:rsid w:val="00304B68"/>
    <w:rsid w:val="00311C4F"/>
    <w:rsid w:val="003149FF"/>
    <w:rsid w:val="003158B7"/>
    <w:rsid w:val="00315C70"/>
    <w:rsid w:val="003178CF"/>
    <w:rsid w:val="00317FAF"/>
    <w:rsid w:val="00320275"/>
    <w:rsid w:val="003221AE"/>
    <w:rsid w:val="0032245D"/>
    <w:rsid w:val="003236B6"/>
    <w:rsid w:val="003253B2"/>
    <w:rsid w:val="003253B5"/>
    <w:rsid w:val="00325B37"/>
    <w:rsid w:val="00326454"/>
    <w:rsid w:val="003273CE"/>
    <w:rsid w:val="0032775D"/>
    <w:rsid w:val="00330894"/>
    <w:rsid w:val="00331F3C"/>
    <w:rsid w:val="003326FF"/>
    <w:rsid w:val="00340D28"/>
    <w:rsid w:val="00343468"/>
    <w:rsid w:val="00344914"/>
    <w:rsid w:val="00345533"/>
    <w:rsid w:val="003471F3"/>
    <w:rsid w:val="00347B3C"/>
    <w:rsid w:val="0035031C"/>
    <w:rsid w:val="003517DF"/>
    <w:rsid w:val="00372866"/>
    <w:rsid w:val="00376CEE"/>
    <w:rsid w:val="00377B0D"/>
    <w:rsid w:val="0038510B"/>
    <w:rsid w:val="00386CBA"/>
    <w:rsid w:val="00392C44"/>
    <w:rsid w:val="00393784"/>
    <w:rsid w:val="00397EE8"/>
    <w:rsid w:val="003A2D92"/>
    <w:rsid w:val="003A3282"/>
    <w:rsid w:val="003A3798"/>
    <w:rsid w:val="003A412F"/>
    <w:rsid w:val="003A52D3"/>
    <w:rsid w:val="003A67E1"/>
    <w:rsid w:val="003B0DFE"/>
    <w:rsid w:val="003B2D85"/>
    <w:rsid w:val="003B2F8A"/>
    <w:rsid w:val="003B419B"/>
    <w:rsid w:val="003C1557"/>
    <w:rsid w:val="003C1ED8"/>
    <w:rsid w:val="003C2544"/>
    <w:rsid w:val="003C3E72"/>
    <w:rsid w:val="003C6338"/>
    <w:rsid w:val="003C7174"/>
    <w:rsid w:val="003C79EE"/>
    <w:rsid w:val="003D080F"/>
    <w:rsid w:val="003D3C2B"/>
    <w:rsid w:val="003D568C"/>
    <w:rsid w:val="003D5CA3"/>
    <w:rsid w:val="003E2933"/>
    <w:rsid w:val="003F311E"/>
    <w:rsid w:val="003F447A"/>
    <w:rsid w:val="00401845"/>
    <w:rsid w:val="00401FFA"/>
    <w:rsid w:val="00404A50"/>
    <w:rsid w:val="00406AA1"/>
    <w:rsid w:val="00411D3E"/>
    <w:rsid w:val="0041260E"/>
    <w:rsid w:val="00413AC6"/>
    <w:rsid w:val="00413E4E"/>
    <w:rsid w:val="00415003"/>
    <w:rsid w:val="004161BC"/>
    <w:rsid w:val="00416252"/>
    <w:rsid w:val="00416E2D"/>
    <w:rsid w:val="00420F13"/>
    <w:rsid w:val="00420F80"/>
    <w:rsid w:val="004244C6"/>
    <w:rsid w:val="0043022E"/>
    <w:rsid w:val="004319D0"/>
    <w:rsid w:val="00432DF1"/>
    <w:rsid w:val="00434C6E"/>
    <w:rsid w:val="00435C86"/>
    <w:rsid w:val="00436EDA"/>
    <w:rsid w:val="00437199"/>
    <w:rsid w:val="00440D87"/>
    <w:rsid w:val="00441F31"/>
    <w:rsid w:val="004433AC"/>
    <w:rsid w:val="004445A9"/>
    <w:rsid w:val="004510AA"/>
    <w:rsid w:val="00453044"/>
    <w:rsid w:val="0045578B"/>
    <w:rsid w:val="00460C39"/>
    <w:rsid w:val="00460F75"/>
    <w:rsid w:val="00461443"/>
    <w:rsid w:val="0046221A"/>
    <w:rsid w:val="0046257F"/>
    <w:rsid w:val="004643CA"/>
    <w:rsid w:val="0047004C"/>
    <w:rsid w:val="00472DE2"/>
    <w:rsid w:val="00474071"/>
    <w:rsid w:val="004749EB"/>
    <w:rsid w:val="00475304"/>
    <w:rsid w:val="00477B8E"/>
    <w:rsid w:val="00481D9E"/>
    <w:rsid w:val="0048230D"/>
    <w:rsid w:val="00483D34"/>
    <w:rsid w:val="00490AF9"/>
    <w:rsid w:val="00490E0A"/>
    <w:rsid w:val="004916B1"/>
    <w:rsid w:val="00491C51"/>
    <w:rsid w:val="00493F0A"/>
    <w:rsid w:val="004955BF"/>
    <w:rsid w:val="004A0829"/>
    <w:rsid w:val="004A39BD"/>
    <w:rsid w:val="004B2ED4"/>
    <w:rsid w:val="004C1071"/>
    <w:rsid w:val="004C2EB7"/>
    <w:rsid w:val="004D1C0E"/>
    <w:rsid w:val="004D22CB"/>
    <w:rsid w:val="004D2899"/>
    <w:rsid w:val="004D604D"/>
    <w:rsid w:val="004E2120"/>
    <w:rsid w:val="004E3ABD"/>
    <w:rsid w:val="004E5776"/>
    <w:rsid w:val="004E7BE4"/>
    <w:rsid w:val="004F006D"/>
    <w:rsid w:val="004F355D"/>
    <w:rsid w:val="004F79F9"/>
    <w:rsid w:val="00502866"/>
    <w:rsid w:val="0050584E"/>
    <w:rsid w:val="00506C49"/>
    <w:rsid w:val="005077C8"/>
    <w:rsid w:val="00510B6D"/>
    <w:rsid w:val="005122F6"/>
    <w:rsid w:val="00512330"/>
    <w:rsid w:val="00515211"/>
    <w:rsid w:val="0051666E"/>
    <w:rsid w:val="0052093A"/>
    <w:rsid w:val="0053296F"/>
    <w:rsid w:val="005333AF"/>
    <w:rsid w:val="00534092"/>
    <w:rsid w:val="00534AE5"/>
    <w:rsid w:val="005351CF"/>
    <w:rsid w:val="00535443"/>
    <w:rsid w:val="0053582D"/>
    <w:rsid w:val="00535B68"/>
    <w:rsid w:val="00536549"/>
    <w:rsid w:val="0053717E"/>
    <w:rsid w:val="00541FF5"/>
    <w:rsid w:val="005424E4"/>
    <w:rsid w:val="005475B4"/>
    <w:rsid w:val="0055249A"/>
    <w:rsid w:val="0055565D"/>
    <w:rsid w:val="005641D5"/>
    <w:rsid w:val="00565F02"/>
    <w:rsid w:val="005669B3"/>
    <w:rsid w:val="0057387C"/>
    <w:rsid w:val="00573A31"/>
    <w:rsid w:val="00574C98"/>
    <w:rsid w:val="00575B96"/>
    <w:rsid w:val="005800C7"/>
    <w:rsid w:val="00580A58"/>
    <w:rsid w:val="00584A8B"/>
    <w:rsid w:val="005866D4"/>
    <w:rsid w:val="00586FDB"/>
    <w:rsid w:val="005931E5"/>
    <w:rsid w:val="00593281"/>
    <w:rsid w:val="005945CB"/>
    <w:rsid w:val="00597099"/>
    <w:rsid w:val="005A1BDC"/>
    <w:rsid w:val="005A2F44"/>
    <w:rsid w:val="005A3E73"/>
    <w:rsid w:val="005A656B"/>
    <w:rsid w:val="005A7AB9"/>
    <w:rsid w:val="005B41A3"/>
    <w:rsid w:val="005B49EF"/>
    <w:rsid w:val="005C2954"/>
    <w:rsid w:val="005C359A"/>
    <w:rsid w:val="005C3D27"/>
    <w:rsid w:val="005C4913"/>
    <w:rsid w:val="005D0AD9"/>
    <w:rsid w:val="005D0E45"/>
    <w:rsid w:val="005D1829"/>
    <w:rsid w:val="005D1E80"/>
    <w:rsid w:val="005D2E20"/>
    <w:rsid w:val="005D6531"/>
    <w:rsid w:val="005E02C7"/>
    <w:rsid w:val="005E24C5"/>
    <w:rsid w:val="005E6BF0"/>
    <w:rsid w:val="005F3D82"/>
    <w:rsid w:val="005F40AB"/>
    <w:rsid w:val="005F465A"/>
    <w:rsid w:val="005F58E7"/>
    <w:rsid w:val="005F5B71"/>
    <w:rsid w:val="005F71A3"/>
    <w:rsid w:val="00603515"/>
    <w:rsid w:val="0060407E"/>
    <w:rsid w:val="00611DEC"/>
    <w:rsid w:val="00622D7A"/>
    <w:rsid w:val="00623659"/>
    <w:rsid w:val="00623FBD"/>
    <w:rsid w:val="0062491E"/>
    <w:rsid w:val="006272A0"/>
    <w:rsid w:val="00636175"/>
    <w:rsid w:val="00643948"/>
    <w:rsid w:val="006479DF"/>
    <w:rsid w:val="0065762D"/>
    <w:rsid w:val="00660D83"/>
    <w:rsid w:val="00660DCB"/>
    <w:rsid w:val="00662DBD"/>
    <w:rsid w:val="00663009"/>
    <w:rsid w:val="006719A0"/>
    <w:rsid w:val="006741D2"/>
    <w:rsid w:val="00675A4E"/>
    <w:rsid w:val="00677305"/>
    <w:rsid w:val="006803B9"/>
    <w:rsid w:val="00683C71"/>
    <w:rsid w:val="006846EF"/>
    <w:rsid w:val="00684892"/>
    <w:rsid w:val="0068656C"/>
    <w:rsid w:val="00687102"/>
    <w:rsid w:val="0068758B"/>
    <w:rsid w:val="00691243"/>
    <w:rsid w:val="006914E9"/>
    <w:rsid w:val="00691D53"/>
    <w:rsid w:val="00693F26"/>
    <w:rsid w:val="00694A86"/>
    <w:rsid w:val="006A22EA"/>
    <w:rsid w:val="006A319F"/>
    <w:rsid w:val="006A40EA"/>
    <w:rsid w:val="006A5157"/>
    <w:rsid w:val="006A5176"/>
    <w:rsid w:val="006A7135"/>
    <w:rsid w:val="006A7BCD"/>
    <w:rsid w:val="006A7DF2"/>
    <w:rsid w:val="006B134E"/>
    <w:rsid w:val="006B16F8"/>
    <w:rsid w:val="006B22AA"/>
    <w:rsid w:val="006B43A3"/>
    <w:rsid w:val="006B6EA0"/>
    <w:rsid w:val="006C265C"/>
    <w:rsid w:val="006C5760"/>
    <w:rsid w:val="006C69AA"/>
    <w:rsid w:val="006C6A25"/>
    <w:rsid w:val="006D082A"/>
    <w:rsid w:val="006D237A"/>
    <w:rsid w:val="006D28BF"/>
    <w:rsid w:val="006D3B82"/>
    <w:rsid w:val="006D412C"/>
    <w:rsid w:val="006D6CAC"/>
    <w:rsid w:val="006E0299"/>
    <w:rsid w:val="006E2752"/>
    <w:rsid w:val="006E4998"/>
    <w:rsid w:val="006E59A6"/>
    <w:rsid w:val="006E6E30"/>
    <w:rsid w:val="006F1394"/>
    <w:rsid w:val="006F15B4"/>
    <w:rsid w:val="00702909"/>
    <w:rsid w:val="00705B89"/>
    <w:rsid w:val="0070681D"/>
    <w:rsid w:val="00706DA2"/>
    <w:rsid w:val="00707193"/>
    <w:rsid w:val="0071270F"/>
    <w:rsid w:val="007163DC"/>
    <w:rsid w:val="00717CC2"/>
    <w:rsid w:val="007217D6"/>
    <w:rsid w:val="0072544B"/>
    <w:rsid w:val="007308FC"/>
    <w:rsid w:val="007345BE"/>
    <w:rsid w:val="00735EF4"/>
    <w:rsid w:val="00740391"/>
    <w:rsid w:val="00742AF6"/>
    <w:rsid w:val="007434ED"/>
    <w:rsid w:val="007457CE"/>
    <w:rsid w:val="0075153F"/>
    <w:rsid w:val="007527B9"/>
    <w:rsid w:val="00753DCE"/>
    <w:rsid w:val="007543A5"/>
    <w:rsid w:val="00762667"/>
    <w:rsid w:val="0076414C"/>
    <w:rsid w:val="00765555"/>
    <w:rsid w:val="0076747E"/>
    <w:rsid w:val="007708F9"/>
    <w:rsid w:val="00771CC6"/>
    <w:rsid w:val="00776BA1"/>
    <w:rsid w:val="0078242C"/>
    <w:rsid w:val="00782970"/>
    <w:rsid w:val="007867DE"/>
    <w:rsid w:val="00792429"/>
    <w:rsid w:val="0079753B"/>
    <w:rsid w:val="007A0A10"/>
    <w:rsid w:val="007A132B"/>
    <w:rsid w:val="007A1D8E"/>
    <w:rsid w:val="007A4868"/>
    <w:rsid w:val="007A60EF"/>
    <w:rsid w:val="007A738B"/>
    <w:rsid w:val="007B2430"/>
    <w:rsid w:val="007B6774"/>
    <w:rsid w:val="007B7162"/>
    <w:rsid w:val="007B7531"/>
    <w:rsid w:val="007C0A74"/>
    <w:rsid w:val="007C0BE4"/>
    <w:rsid w:val="007C213C"/>
    <w:rsid w:val="007C4EE9"/>
    <w:rsid w:val="007C76F1"/>
    <w:rsid w:val="007D07A0"/>
    <w:rsid w:val="007D44A3"/>
    <w:rsid w:val="007D6E11"/>
    <w:rsid w:val="007E2AFF"/>
    <w:rsid w:val="007E302F"/>
    <w:rsid w:val="007E52F7"/>
    <w:rsid w:val="007E708F"/>
    <w:rsid w:val="007F0539"/>
    <w:rsid w:val="007F0D9A"/>
    <w:rsid w:val="007F1B7A"/>
    <w:rsid w:val="00800F5A"/>
    <w:rsid w:val="00801225"/>
    <w:rsid w:val="00801286"/>
    <w:rsid w:val="00801CBA"/>
    <w:rsid w:val="00803737"/>
    <w:rsid w:val="00806387"/>
    <w:rsid w:val="00810140"/>
    <w:rsid w:val="008115D8"/>
    <w:rsid w:val="00815477"/>
    <w:rsid w:val="00817305"/>
    <w:rsid w:val="008221E2"/>
    <w:rsid w:val="0082335E"/>
    <w:rsid w:val="0082404E"/>
    <w:rsid w:val="00825942"/>
    <w:rsid w:val="00826EE7"/>
    <w:rsid w:val="008300A8"/>
    <w:rsid w:val="00830186"/>
    <w:rsid w:val="00833D5E"/>
    <w:rsid w:val="00834531"/>
    <w:rsid w:val="00840C5C"/>
    <w:rsid w:val="008423D1"/>
    <w:rsid w:val="008429B4"/>
    <w:rsid w:val="00845A08"/>
    <w:rsid w:val="00846F02"/>
    <w:rsid w:val="0084743A"/>
    <w:rsid w:val="00850467"/>
    <w:rsid w:val="008508C1"/>
    <w:rsid w:val="00865C9D"/>
    <w:rsid w:val="0086660C"/>
    <w:rsid w:val="00866F0D"/>
    <w:rsid w:val="00871643"/>
    <w:rsid w:val="008743E6"/>
    <w:rsid w:val="008806AC"/>
    <w:rsid w:val="00883740"/>
    <w:rsid w:val="00891116"/>
    <w:rsid w:val="00891127"/>
    <w:rsid w:val="008A1722"/>
    <w:rsid w:val="008A3199"/>
    <w:rsid w:val="008A352D"/>
    <w:rsid w:val="008B4405"/>
    <w:rsid w:val="008C0E59"/>
    <w:rsid w:val="008C271F"/>
    <w:rsid w:val="008C6E98"/>
    <w:rsid w:val="008C7FD3"/>
    <w:rsid w:val="008D0F9C"/>
    <w:rsid w:val="008D25A3"/>
    <w:rsid w:val="008D2882"/>
    <w:rsid w:val="008D2CC7"/>
    <w:rsid w:val="008D559D"/>
    <w:rsid w:val="008D6294"/>
    <w:rsid w:val="008E0F47"/>
    <w:rsid w:val="008E57B5"/>
    <w:rsid w:val="008E6CD7"/>
    <w:rsid w:val="008F2627"/>
    <w:rsid w:val="008F29BA"/>
    <w:rsid w:val="008F7F0B"/>
    <w:rsid w:val="00900B31"/>
    <w:rsid w:val="0090110D"/>
    <w:rsid w:val="009051A1"/>
    <w:rsid w:val="00905BF7"/>
    <w:rsid w:val="00906CDE"/>
    <w:rsid w:val="009111A7"/>
    <w:rsid w:val="00911D80"/>
    <w:rsid w:val="00912359"/>
    <w:rsid w:val="00914C37"/>
    <w:rsid w:val="00915105"/>
    <w:rsid w:val="00916294"/>
    <w:rsid w:val="00926284"/>
    <w:rsid w:val="00927566"/>
    <w:rsid w:val="00930D81"/>
    <w:rsid w:val="00930FBE"/>
    <w:rsid w:val="00932081"/>
    <w:rsid w:val="0093246C"/>
    <w:rsid w:val="0093345B"/>
    <w:rsid w:val="00935CA9"/>
    <w:rsid w:val="00940B2C"/>
    <w:rsid w:val="00941E08"/>
    <w:rsid w:val="009455E7"/>
    <w:rsid w:val="009505B3"/>
    <w:rsid w:val="00950D3F"/>
    <w:rsid w:val="00952F99"/>
    <w:rsid w:val="00975A49"/>
    <w:rsid w:val="00977CF6"/>
    <w:rsid w:val="00981136"/>
    <w:rsid w:val="00983072"/>
    <w:rsid w:val="009836CF"/>
    <w:rsid w:val="00987C67"/>
    <w:rsid w:val="0099118E"/>
    <w:rsid w:val="00993285"/>
    <w:rsid w:val="0099603E"/>
    <w:rsid w:val="009A26AC"/>
    <w:rsid w:val="009A33A4"/>
    <w:rsid w:val="009A3E56"/>
    <w:rsid w:val="009A5F75"/>
    <w:rsid w:val="009A7697"/>
    <w:rsid w:val="009B2AD7"/>
    <w:rsid w:val="009B421D"/>
    <w:rsid w:val="009B4227"/>
    <w:rsid w:val="009B5909"/>
    <w:rsid w:val="009B638C"/>
    <w:rsid w:val="009C6A7A"/>
    <w:rsid w:val="009C6F8F"/>
    <w:rsid w:val="009C7CF9"/>
    <w:rsid w:val="009D1A24"/>
    <w:rsid w:val="009D258C"/>
    <w:rsid w:val="009D55E8"/>
    <w:rsid w:val="009D60CE"/>
    <w:rsid w:val="009D7155"/>
    <w:rsid w:val="009D7F6A"/>
    <w:rsid w:val="009E3A80"/>
    <w:rsid w:val="009E5B37"/>
    <w:rsid w:val="009E6D04"/>
    <w:rsid w:val="009F4395"/>
    <w:rsid w:val="00A01F5B"/>
    <w:rsid w:val="00A03B9D"/>
    <w:rsid w:val="00A04472"/>
    <w:rsid w:val="00A05DD8"/>
    <w:rsid w:val="00A07FDB"/>
    <w:rsid w:val="00A11350"/>
    <w:rsid w:val="00A1303E"/>
    <w:rsid w:val="00A13C8E"/>
    <w:rsid w:val="00A144AE"/>
    <w:rsid w:val="00A14A6C"/>
    <w:rsid w:val="00A22107"/>
    <w:rsid w:val="00A22146"/>
    <w:rsid w:val="00A24071"/>
    <w:rsid w:val="00A31449"/>
    <w:rsid w:val="00A3245C"/>
    <w:rsid w:val="00A40291"/>
    <w:rsid w:val="00A40402"/>
    <w:rsid w:val="00A40DCD"/>
    <w:rsid w:val="00A472BA"/>
    <w:rsid w:val="00A51893"/>
    <w:rsid w:val="00A51F4A"/>
    <w:rsid w:val="00A53E35"/>
    <w:rsid w:val="00A561E6"/>
    <w:rsid w:val="00A57A26"/>
    <w:rsid w:val="00A620B4"/>
    <w:rsid w:val="00A6237A"/>
    <w:rsid w:val="00A63301"/>
    <w:rsid w:val="00A635B6"/>
    <w:rsid w:val="00A63E61"/>
    <w:rsid w:val="00A763B3"/>
    <w:rsid w:val="00A800F7"/>
    <w:rsid w:val="00A8059B"/>
    <w:rsid w:val="00A83434"/>
    <w:rsid w:val="00A87160"/>
    <w:rsid w:val="00A8722E"/>
    <w:rsid w:val="00A87F9E"/>
    <w:rsid w:val="00A90E11"/>
    <w:rsid w:val="00A92005"/>
    <w:rsid w:val="00A9244A"/>
    <w:rsid w:val="00A9254C"/>
    <w:rsid w:val="00A94972"/>
    <w:rsid w:val="00A95A2B"/>
    <w:rsid w:val="00A96290"/>
    <w:rsid w:val="00A9780E"/>
    <w:rsid w:val="00AA1930"/>
    <w:rsid w:val="00AA2749"/>
    <w:rsid w:val="00AA4F06"/>
    <w:rsid w:val="00AA6E45"/>
    <w:rsid w:val="00AA7EDA"/>
    <w:rsid w:val="00AB2609"/>
    <w:rsid w:val="00AB29E7"/>
    <w:rsid w:val="00AB755C"/>
    <w:rsid w:val="00AB7B23"/>
    <w:rsid w:val="00AD11A8"/>
    <w:rsid w:val="00AD1A7E"/>
    <w:rsid w:val="00AD459C"/>
    <w:rsid w:val="00AD52F3"/>
    <w:rsid w:val="00AD69BE"/>
    <w:rsid w:val="00AE1B44"/>
    <w:rsid w:val="00AE413A"/>
    <w:rsid w:val="00AE43E0"/>
    <w:rsid w:val="00AE6584"/>
    <w:rsid w:val="00AF218E"/>
    <w:rsid w:val="00AF5BAD"/>
    <w:rsid w:val="00B01466"/>
    <w:rsid w:val="00B016CE"/>
    <w:rsid w:val="00B061D9"/>
    <w:rsid w:val="00B10CAF"/>
    <w:rsid w:val="00B12061"/>
    <w:rsid w:val="00B14D9F"/>
    <w:rsid w:val="00B161A3"/>
    <w:rsid w:val="00B1679B"/>
    <w:rsid w:val="00B17FAD"/>
    <w:rsid w:val="00B200A9"/>
    <w:rsid w:val="00B22065"/>
    <w:rsid w:val="00B22326"/>
    <w:rsid w:val="00B26534"/>
    <w:rsid w:val="00B2682E"/>
    <w:rsid w:val="00B26CA4"/>
    <w:rsid w:val="00B30CAC"/>
    <w:rsid w:val="00B315E9"/>
    <w:rsid w:val="00B3182F"/>
    <w:rsid w:val="00B34964"/>
    <w:rsid w:val="00B4284E"/>
    <w:rsid w:val="00B4645B"/>
    <w:rsid w:val="00B51CCB"/>
    <w:rsid w:val="00B52D76"/>
    <w:rsid w:val="00B53B4A"/>
    <w:rsid w:val="00B53EE8"/>
    <w:rsid w:val="00B552DC"/>
    <w:rsid w:val="00B55A59"/>
    <w:rsid w:val="00B573D0"/>
    <w:rsid w:val="00B5783A"/>
    <w:rsid w:val="00B63FDC"/>
    <w:rsid w:val="00B64F92"/>
    <w:rsid w:val="00B66320"/>
    <w:rsid w:val="00B737F3"/>
    <w:rsid w:val="00B74003"/>
    <w:rsid w:val="00B7485F"/>
    <w:rsid w:val="00B87F84"/>
    <w:rsid w:val="00B91F3C"/>
    <w:rsid w:val="00B948E0"/>
    <w:rsid w:val="00B95977"/>
    <w:rsid w:val="00B95FCC"/>
    <w:rsid w:val="00B971C7"/>
    <w:rsid w:val="00BA089F"/>
    <w:rsid w:val="00BA13ED"/>
    <w:rsid w:val="00BA25A4"/>
    <w:rsid w:val="00BA2DEC"/>
    <w:rsid w:val="00BA4376"/>
    <w:rsid w:val="00BA5511"/>
    <w:rsid w:val="00BA5D49"/>
    <w:rsid w:val="00BA5E48"/>
    <w:rsid w:val="00BA6D59"/>
    <w:rsid w:val="00BC042C"/>
    <w:rsid w:val="00BC0B55"/>
    <w:rsid w:val="00BC4BAC"/>
    <w:rsid w:val="00BC5BBC"/>
    <w:rsid w:val="00BC7002"/>
    <w:rsid w:val="00BD1998"/>
    <w:rsid w:val="00BD42D0"/>
    <w:rsid w:val="00BD4857"/>
    <w:rsid w:val="00BD566B"/>
    <w:rsid w:val="00BD6840"/>
    <w:rsid w:val="00BE2986"/>
    <w:rsid w:val="00BE5916"/>
    <w:rsid w:val="00BF25FE"/>
    <w:rsid w:val="00BF3546"/>
    <w:rsid w:val="00BF7B4A"/>
    <w:rsid w:val="00C01C54"/>
    <w:rsid w:val="00C01F22"/>
    <w:rsid w:val="00C066CE"/>
    <w:rsid w:val="00C072DA"/>
    <w:rsid w:val="00C10D2F"/>
    <w:rsid w:val="00C1228A"/>
    <w:rsid w:val="00C146C4"/>
    <w:rsid w:val="00C2061A"/>
    <w:rsid w:val="00C214B6"/>
    <w:rsid w:val="00C216E0"/>
    <w:rsid w:val="00C21C3B"/>
    <w:rsid w:val="00C3071B"/>
    <w:rsid w:val="00C30E1A"/>
    <w:rsid w:val="00C32F2B"/>
    <w:rsid w:val="00C33B44"/>
    <w:rsid w:val="00C348A2"/>
    <w:rsid w:val="00C34D69"/>
    <w:rsid w:val="00C3615A"/>
    <w:rsid w:val="00C366FD"/>
    <w:rsid w:val="00C37B65"/>
    <w:rsid w:val="00C46B27"/>
    <w:rsid w:val="00C47EFC"/>
    <w:rsid w:val="00C51611"/>
    <w:rsid w:val="00C531FD"/>
    <w:rsid w:val="00C6439D"/>
    <w:rsid w:val="00C65D34"/>
    <w:rsid w:val="00C666D3"/>
    <w:rsid w:val="00C67513"/>
    <w:rsid w:val="00C70C08"/>
    <w:rsid w:val="00C74C63"/>
    <w:rsid w:val="00C801F5"/>
    <w:rsid w:val="00C819B3"/>
    <w:rsid w:val="00C92BF0"/>
    <w:rsid w:val="00C94EBA"/>
    <w:rsid w:val="00CA0FB2"/>
    <w:rsid w:val="00CA208E"/>
    <w:rsid w:val="00CA34FF"/>
    <w:rsid w:val="00CA744C"/>
    <w:rsid w:val="00CB2074"/>
    <w:rsid w:val="00CB2BDC"/>
    <w:rsid w:val="00CB45C0"/>
    <w:rsid w:val="00CB673E"/>
    <w:rsid w:val="00CC03C6"/>
    <w:rsid w:val="00CC09CE"/>
    <w:rsid w:val="00CC18A8"/>
    <w:rsid w:val="00CC52EA"/>
    <w:rsid w:val="00CC7950"/>
    <w:rsid w:val="00CD19F6"/>
    <w:rsid w:val="00CD3D13"/>
    <w:rsid w:val="00CE5377"/>
    <w:rsid w:val="00CE66E5"/>
    <w:rsid w:val="00CF4203"/>
    <w:rsid w:val="00CF60E2"/>
    <w:rsid w:val="00D01F1D"/>
    <w:rsid w:val="00D05350"/>
    <w:rsid w:val="00D05B43"/>
    <w:rsid w:val="00D064BE"/>
    <w:rsid w:val="00D07B7E"/>
    <w:rsid w:val="00D135EE"/>
    <w:rsid w:val="00D239D4"/>
    <w:rsid w:val="00D23A59"/>
    <w:rsid w:val="00D27520"/>
    <w:rsid w:val="00D30A01"/>
    <w:rsid w:val="00D35EF0"/>
    <w:rsid w:val="00D374F0"/>
    <w:rsid w:val="00D3796B"/>
    <w:rsid w:val="00D44A68"/>
    <w:rsid w:val="00D50087"/>
    <w:rsid w:val="00D55FC4"/>
    <w:rsid w:val="00D617F4"/>
    <w:rsid w:val="00D61BB6"/>
    <w:rsid w:val="00D625BE"/>
    <w:rsid w:val="00D63743"/>
    <w:rsid w:val="00D65631"/>
    <w:rsid w:val="00D766D3"/>
    <w:rsid w:val="00D81CD5"/>
    <w:rsid w:val="00D8232F"/>
    <w:rsid w:val="00D86DA2"/>
    <w:rsid w:val="00D87B5E"/>
    <w:rsid w:val="00D87BB5"/>
    <w:rsid w:val="00D92523"/>
    <w:rsid w:val="00D92538"/>
    <w:rsid w:val="00D92A3B"/>
    <w:rsid w:val="00D92B81"/>
    <w:rsid w:val="00D9498A"/>
    <w:rsid w:val="00D96644"/>
    <w:rsid w:val="00DA287B"/>
    <w:rsid w:val="00DA443C"/>
    <w:rsid w:val="00DA6CA9"/>
    <w:rsid w:val="00DB0658"/>
    <w:rsid w:val="00DB2C2C"/>
    <w:rsid w:val="00DB2E15"/>
    <w:rsid w:val="00DB4739"/>
    <w:rsid w:val="00DB4EEA"/>
    <w:rsid w:val="00DB5B5D"/>
    <w:rsid w:val="00DB62F8"/>
    <w:rsid w:val="00DB798B"/>
    <w:rsid w:val="00DC3CE2"/>
    <w:rsid w:val="00DD2B93"/>
    <w:rsid w:val="00DD56AA"/>
    <w:rsid w:val="00DE2044"/>
    <w:rsid w:val="00DE337F"/>
    <w:rsid w:val="00DE5777"/>
    <w:rsid w:val="00DE57CC"/>
    <w:rsid w:val="00DE5FE7"/>
    <w:rsid w:val="00DE79AB"/>
    <w:rsid w:val="00DE7E50"/>
    <w:rsid w:val="00DF0954"/>
    <w:rsid w:val="00DF1702"/>
    <w:rsid w:val="00DF2C4D"/>
    <w:rsid w:val="00DF3937"/>
    <w:rsid w:val="00DF5CD1"/>
    <w:rsid w:val="00E00598"/>
    <w:rsid w:val="00E019DC"/>
    <w:rsid w:val="00E054FD"/>
    <w:rsid w:val="00E05DBD"/>
    <w:rsid w:val="00E067BA"/>
    <w:rsid w:val="00E104B6"/>
    <w:rsid w:val="00E12EE0"/>
    <w:rsid w:val="00E22658"/>
    <w:rsid w:val="00E22BCE"/>
    <w:rsid w:val="00E24D44"/>
    <w:rsid w:val="00E30A82"/>
    <w:rsid w:val="00E312CF"/>
    <w:rsid w:val="00E322B6"/>
    <w:rsid w:val="00E32732"/>
    <w:rsid w:val="00E34492"/>
    <w:rsid w:val="00E36059"/>
    <w:rsid w:val="00E37101"/>
    <w:rsid w:val="00E40048"/>
    <w:rsid w:val="00E408CC"/>
    <w:rsid w:val="00E40D41"/>
    <w:rsid w:val="00E427E6"/>
    <w:rsid w:val="00E45E30"/>
    <w:rsid w:val="00E46006"/>
    <w:rsid w:val="00E4698B"/>
    <w:rsid w:val="00E5158E"/>
    <w:rsid w:val="00E52D37"/>
    <w:rsid w:val="00E5416A"/>
    <w:rsid w:val="00E57E41"/>
    <w:rsid w:val="00E60134"/>
    <w:rsid w:val="00E620B6"/>
    <w:rsid w:val="00E62996"/>
    <w:rsid w:val="00E63CA2"/>
    <w:rsid w:val="00E648F4"/>
    <w:rsid w:val="00E66D03"/>
    <w:rsid w:val="00E71A17"/>
    <w:rsid w:val="00E72454"/>
    <w:rsid w:val="00E72E04"/>
    <w:rsid w:val="00E72E42"/>
    <w:rsid w:val="00E742C1"/>
    <w:rsid w:val="00E74EA1"/>
    <w:rsid w:val="00E75ED5"/>
    <w:rsid w:val="00E7702D"/>
    <w:rsid w:val="00E77182"/>
    <w:rsid w:val="00E772D3"/>
    <w:rsid w:val="00E800F9"/>
    <w:rsid w:val="00E804B0"/>
    <w:rsid w:val="00E8334A"/>
    <w:rsid w:val="00E83498"/>
    <w:rsid w:val="00E8646D"/>
    <w:rsid w:val="00E8675B"/>
    <w:rsid w:val="00E87FAB"/>
    <w:rsid w:val="00E906AA"/>
    <w:rsid w:val="00E93177"/>
    <w:rsid w:val="00E94192"/>
    <w:rsid w:val="00E95860"/>
    <w:rsid w:val="00EA152E"/>
    <w:rsid w:val="00EA63A6"/>
    <w:rsid w:val="00EA7123"/>
    <w:rsid w:val="00EB089A"/>
    <w:rsid w:val="00EB175D"/>
    <w:rsid w:val="00EB221A"/>
    <w:rsid w:val="00EB40D0"/>
    <w:rsid w:val="00EB4930"/>
    <w:rsid w:val="00EB72D1"/>
    <w:rsid w:val="00EB7EB1"/>
    <w:rsid w:val="00ED3A34"/>
    <w:rsid w:val="00ED5319"/>
    <w:rsid w:val="00ED7AB7"/>
    <w:rsid w:val="00EE011E"/>
    <w:rsid w:val="00EE18E4"/>
    <w:rsid w:val="00EE1AB6"/>
    <w:rsid w:val="00EE2AC3"/>
    <w:rsid w:val="00EE4E0D"/>
    <w:rsid w:val="00EE70FE"/>
    <w:rsid w:val="00EE7464"/>
    <w:rsid w:val="00EE7E5A"/>
    <w:rsid w:val="00EF179A"/>
    <w:rsid w:val="00EF4C9A"/>
    <w:rsid w:val="00EF4FF0"/>
    <w:rsid w:val="00F0000A"/>
    <w:rsid w:val="00F01881"/>
    <w:rsid w:val="00F0362E"/>
    <w:rsid w:val="00F041F1"/>
    <w:rsid w:val="00F054A8"/>
    <w:rsid w:val="00F0607A"/>
    <w:rsid w:val="00F06C6F"/>
    <w:rsid w:val="00F076A1"/>
    <w:rsid w:val="00F10B9D"/>
    <w:rsid w:val="00F1347A"/>
    <w:rsid w:val="00F15434"/>
    <w:rsid w:val="00F16B97"/>
    <w:rsid w:val="00F178E6"/>
    <w:rsid w:val="00F22834"/>
    <w:rsid w:val="00F23F46"/>
    <w:rsid w:val="00F263E3"/>
    <w:rsid w:val="00F27075"/>
    <w:rsid w:val="00F27EB1"/>
    <w:rsid w:val="00F31849"/>
    <w:rsid w:val="00F351B0"/>
    <w:rsid w:val="00F375B7"/>
    <w:rsid w:val="00F37D6F"/>
    <w:rsid w:val="00F40FD2"/>
    <w:rsid w:val="00F42D35"/>
    <w:rsid w:val="00F52643"/>
    <w:rsid w:val="00F5357B"/>
    <w:rsid w:val="00F53E59"/>
    <w:rsid w:val="00F625A4"/>
    <w:rsid w:val="00F66F7F"/>
    <w:rsid w:val="00F67656"/>
    <w:rsid w:val="00F70D91"/>
    <w:rsid w:val="00F8043B"/>
    <w:rsid w:val="00F8152B"/>
    <w:rsid w:val="00F81AB9"/>
    <w:rsid w:val="00F906B3"/>
    <w:rsid w:val="00F94877"/>
    <w:rsid w:val="00F96BA5"/>
    <w:rsid w:val="00F96BD7"/>
    <w:rsid w:val="00F96D8D"/>
    <w:rsid w:val="00F97E8C"/>
    <w:rsid w:val="00FA43DC"/>
    <w:rsid w:val="00FA4A95"/>
    <w:rsid w:val="00FA52F6"/>
    <w:rsid w:val="00FA5689"/>
    <w:rsid w:val="00FA582B"/>
    <w:rsid w:val="00FA5E4A"/>
    <w:rsid w:val="00FA6098"/>
    <w:rsid w:val="00FA785E"/>
    <w:rsid w:val="00FB2616"/>
    <w:rsid w:val="00FB6228"/>
    <w:rsid w:val="00FB66D5"/>
    <w:rsid w:val="00FC04A6"/>
    <w:rsid w:val="00FC0F30"/>
    <w:rsid w:val="00FD3939"/>
    <w:rsid w:val="00FD639A"/>
    <w:rsid w:val="00FD6FD4"/>
    <w:rsid w:val="00FE1163"/>
    <w:rsid w:val="00FE1670"/>
    <w:rsid w:val="00FE20A7"/>
    <w:rsid w:val="00FE404F"/>
    <w:rsid w:val="00FE5CB5"/>
    <w:rsid w:val="00FE7378"/>
    <w:rsid w:val="00FE7F67"/>
    <w:rsid w:val="00FF15B5"/>
    <w:rsid w:val="00FF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50467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nhideWhenUsed/>
    <w:qFormat/>
    <w:rsid w:val="00DB2C2C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DB2C2C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nhideWhenUsed/>
    <w:qFormat/>
    <w:rsid w:val="00DB2C2C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DB2C2C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Stinking Styles2,Tekst przypisu- dokt,Char Char Char,Char,Char Char Char Char Char Char Char Char Char,Char Char Char Char Char Char Char Char Char Char Char,Char Char Ch,Text poznámky pod čiarou 007,_Poznámka pod čiarou,o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Stinking Styles2 Char,Tekst przypisu- dokt Char,Char Char Char Char,Char Char,Char Char Char Char Char Char Char Char Char Char,Char Char Char Char Char Char Char Char Char Char Char Char,Char Char Ch Char,o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Stinking Styles1,Footnote symbol,Footnote reference number,Times 10 Point,Exposant 3 Point,Ref,de nota al pie,note TESI,SUPERS,FRef ISO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aliases w:val="Normálny (WWW)"/>
    <w:basedOn w:val="Normlny"/>
    <w:uiPriority w:val="99"/>
    <w:unhideWhenUsed/>
    <w:qFormat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numPr>
        <w:numId w:val="3"/>
      </w:num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numPr>
        <w:ilvl w:val="1"/>
        <w:numId w:val="3"/>
      </w:numPr>
      <w:ind w:left="576"/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numPr>
        <w:ilvl w:val="2"/>
        <w:numId w:val="3"/>
      </w:num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pPr>
      <w:numPr>
        <w:ilvl w:val="3"/>
      </w:numPr>
    </w:pPr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04217B"/>
    <w:pPr>
      <w:tabs>
        <w:tab w:val="left" w:pos="284"/>
        <w:tab w:val="right" w:leader="dot" w:pos="9060"/>
      </w:tabs>
      <w:spacing w:after="100"/>
      <w:ind w:left="284" w:hanging="284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502866"/>
    <w:pPr>
      <w:tabs>
        <w:tab w:val="left" w:pos="709"/>
        <w:tab w:val="right" w:leader="dot" w:pos="9072"/>
      </w:tabs>
      <w:spacing w:after="100"/>
      <w:ind w:left="709" w:right="423" w:hanging="425"/>
      <w:jc w:val="both"/>
    </w:pPr>
    <w:rPr>
      <w:noProof/>
      <w:lang w:eastAsia="en-US"/>
    </w:rPr>
  </w:style>
  <w:style w:type="paragraph" w:styleId="Obsah4">
    <w:name w:val="toc 4"/>
    <w:basedOn w:val="Normlny"/>
    <w:next w:val="Normlny"/>
    <w:autoRedefine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3B419B"/>
    <w:rPr>
      <w:color w:val="800080" w:themeColor="followedHyperlink"/>
      <w:u w:val="single"/>
    </w:rPr>
  </w:style>
  <w:style w:type="paragraph" w:customStyle="1" w:styleId="Default">
    <w:name w:val="Default"/>
    <w:rsid w:val="00BA5E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28776B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680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rsid w:val="00DB2C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rsid w:val="00DB2C2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customStyle="1" w:styleId="Mriekatabuky2">
    <w:name w:val="Mriežka tabuľky2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Predvolenpsmoodseku"/>
    <w:rsid w:val="002E7C36"/>
  </w:style>
  <w:style w:type="character" w:customStyle="1" w:styleId="atn">
    <w:name w:val="atn"/>
    <w:basedOn w:val="Predvolenpsmoodseku"/>
    <w:rsid w:val="002E7C36"/>
  </w:style>
  <w:style w:type="table" w:customStyle="1" w:styleId="Mriekatabuky4">
    <w:name w:val="Mriežka tabuľky4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sodrkami">
    <w:name w:val="List Bullet"/>
    <w:basedOn w:val="Zkladntext"/>
    <w:qFormat/>
    <w:rsid w:val="00865C9D"/>
    <w:pPr>
      <w:numPr>
        <w:numId w:val="5"/>
      </w:numPr>
      <w:spacing w:before="130" w:after="130"/>
      <w:jc w:val="both"/>
    </w:pPr>
    <w:rPr>
      <w:sz w:val="22"/>
      <w:szCs w:val="20"/>
      <w:lang w:val="en-US" w:eastAsia="en-US"/>
    </w:rPr>
  </w:style>
  <w:style w:type="paragraph" w:styleId="Zoznamsodrkami2">
    <w:name w:val="List Bullet 2"/>
    <w:basedOn w:val="Zoznamsodrkami"/>
    <w:qFormat/>
    <w:rsid w:val="00865C9D"/>
    <w:pPr>
      <w:numPr>
        <w:numId w:val="4"/>
      </w:numPr>
    </w:pPr>
  </w:style>
  <w:style w:type="paragraph" w:styleId="Zkladntext">
    <w:name w:val="Body Text"/>
    <w:basedOn w:val="Normlny"/>
    <w:link w:val="ZkladntextChar"/>
    <w:unhideWhenUsed/>
    <w:qFormat/>
    <w:rsid w:val="00865C9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865C9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Zkladntext"/>
    <w:uiPriority w:val="35"/>
    <w:qFormat/>
    <w:rsid w:val="00241966"/>
    <w:rPr>
      <w:bCs/>
      <w:i/>
      <w:sz w:val="14"/>
      <w:szCs w:val="20"/>
      <w:lang w:val="en-US" w:eastAsia="en-US"/>
    </w:rPr>
  </w:style>
  <w:style w:type="character" w:customStyle="1" w:styleId="OdsekzoznamuChar">
    <w:name w:val="Odsek zoznamu Char"/>
    <w:link w:val="Odsekzoznamu"/>
    <w:uiPriority w:val="34"/>
    <w:locked/>
    <w:rsid w:val="0024196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zreportname">
    <w:name w:val="zreport name"/>
    <w:basedOn w:val="Normlny"/>
    <w:semiHidden/>
    <w:rsid w:val="0082404E"/>
    <w:pPr>
      <w:keepLines/>
      <w:spacing w:line="440" w:lineRule="exact"/>
      <w:jc w:val="center"/>
    </w:pPr>
    <w:rPr>
      <w:sz w:val="36"/>
      <w:szCs w:val="20"/>
      <w:lang w:val="en-US" w:eastAsia="en-US"/>
    </w:rPr>
  </w:style>
  <w:style w:type="paragraph" w:customStyle="1" w:styleId="zcontents">
    <w:name w:val="zcontents"/>
    <w:basedOn w:val="Normlny"/>
    <w:semiHidden/>
    <w:rsid w:val="0082404E"/>
    <w:pPr>
      <w:spacing w:after="260"/>
    </w:pPr>
    <w:rPr>
      <w:b/>
      <w:sz w:val="32"/>
      <w:szCs w:val="20"/>
      <w:lang w:val="en-US" w:eastAsia="en-US"/>
    </w:rPr>
  </w:style>
  <w:style w:type="paragraph" w:customStyle="1" w:styleId="zcompanyname">
    <w:name w:val="zcompany name"/>
    <w:basedOn w:val="Normlny"/>
    <w:semiHidden/>
    <w:rsid w:val="0082404E"/>
    <w:pPr>
      <w:spacing w:after="400" w:line="440" w:lineRule="exact"/>
      <w:jc w:val="center"/>
    </w:pPr>
    <w:rPr>
      <w:b/>
      <w:noProof/>
      <w:sz w:val="26"/>
      <w:szCs w:val="20"/>
      <w:lang w:val="en-US" w:eastAsia="en-US"/>
    </w:rPr>
  </w:style>
  <w:style w:type="paragraph" w:customStyle="1" w:styleId="zreportsubtitle">
    <w:name w:val="zreport subtitle"/>
    <w:basedOn w:val="zreportname"/>
    <w:semiHidden/>
    <w:rsid w:val="0082404E"/>
    <w:rPr>
      <w:sz w:val="32"/>
    </w:rPr>
  </w:style>
  <w:style w:type="paragraph" w:styleId="Zarkazkladnhotextu">
    <w:name w:val="Body Text Indent"/>
    <w:basedOn w:val="Zkladntext"/>
    <w:link w:val="ZarkazkladnhotextuChar"/>
    <w:semiHidden/>
    <w:rsid w:val="0082404E"/>
    <w:pPr>
      <w:spacing w:before="130" w:after="130"/>
      <w:ind w:left="340"/>
      <w:jc w:val="both"/>
    </w:pPr>
    <w:rPr>
      <w:sz w:val="22"/>
      <w:szCs w:val="20"/>
      <w:lang w:val="en-US"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2404E"/>
    <w:rPr>
      <w:rFonts w:ascii="Times New Roman" w:eastAsia="Times New Roman" w:hAnsi="Times New Roman" w:cs="Times New Roman"/>
      <w:szCs w:val="20"/>
      <w:lang w:val="en-US"/>
    </w:rPr>
  </w:style>
  <w:style w:type="paragraph" w:styleId="Register1">
    <w:name w:val="index 1"/>
    <w:basedOn w:val="Normlny"/>
    <w:next w:val="Normlny"/>
    <w:semiHidden/>
    <w:rsid w:val="0082404E"/>
    <w:pPr>
      <w:keepNext/>
      <w:spacing w:before="260" w:line="280" w:lineRule="exact"/>
      <w:ind w:right="851"/>
    </w:pPr>
    <w:rPr>
      <w:b/>
      <w:szCs w:val="20"/>
      <w:lang w:val="en-US" w:eastAsia="en-US"/>
    </w:rPr>
  </w:style>
  <w:style w:type="paragraph" w:customStyle="1" w:styleId="Graphic">
    <w:name w:val="Graphic"/>
    <w:basedOn w:val="Podpis"/>
    <w:next w:val="Popis"/>
    <w:qFormat/>
    <w:rsid w:val="0082404E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semiHidden/>
    <w:rsid w:val="0082404E"/>
    <w:rPr>
      <w:sz w:val="22"/>
      <w:szCs w:val="20"/>
      <w:lang w:val="en-US" w:eastAsia="en-US"/>
    </w:rPr>
  </w:style>
  <w:style w:type="character" w:customStyle="1" w:styleId="PodpisChar">
    <w:name w:val="Podpis Char"/>
    <w:basedOn w:val="Predvolenpsmoodseku"/>
    <w:link w:val="Podpis"/>
    <w:semiHidden/>
    <w:rsid w:val="0082404E"/>
    <w:rPr>
      <w:rFonts w:ascii="Times New Roman" w:eastAsia="Times New Roman" w:hAnsi="Times New Roman" w:cs="Times New Roman"/>
      <w:szCs w:val="20"/>
      <w:lang w:val="en-US"/>
    </w:rPr>
  </w:style>
  <w:style w:type="character" w:styleId="slostrany">
    <w:name w:val="page number"/>
    <w:basedOn w:val="Predvolenpsmoodseku"/>
    <w:semiHidden/>
    <w:rsid w:val="0082404E"/>
    <w:rPr>
      <w:sz w:val="22"/>
    </w:rPr>
  </w:style>
  <w:style w:type="paragraph" w:styleId="Register2">
    <w:name w:val="index 2"/>
    <w:basedOn w:val="Normlny"/>
    <w:next w:val="Normlny"/>
    <w:semiHidden/>
    <w:rsid w:val="0082404E"/>
    <w:pPr>
      <w:ind w:left="340" w:right="851"/>
    </w:pPr>
    <w:rPr>
      <w:sz w:val="22"/>
      <w:szCs w:val="20"/>
      <w:lang w:val="en-US" w:eastAsia="en-US"/>
    </w:rPr>
  </w:style>
  <w:style w:type="paragraph" w:customStyle="1" w:styleId="zreportaddinfo">
    <w:name w:val="zreport addinfo"/>
    <w:basedOn w:val="Normlny"/>
    <w:semiHidden/>
    <w:rsid w:val="0082404E"/>
    <w:pPr>
      <w:framePr w:wrap="around" w:hAnchor="margin" w:xAlign="center" w:yAlign="bottom"/>
      <w:spacing w:line="240" w:lineRule="exact"/>
      <w:jc w:val="center"/>
    </w:pPr>
    <w:rPr>
      <w:noProof/>
      <w:sz w:val="20"/>
      <w:szCs w:val="20"/>
      <w:lang w:val="en-US" w:eastAsia="en-US"/>
    </w:rPr>
  </w:style>
  <w:style w:type="character" w:styleId="Zvraznenie">
    <w:name w:val="Emphasis"/>
    <w:basedOn w:val="Predvolenpsmoodseku"/>
    <w:uiPriority w:val="20"/>
    <w:rsid w:val="0082404E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82404E"/>
    <w:pPr>
      <w:keepLines w:val="0"/>
      <w:pageBreakBefore/>
      <w:numPr>
        <w:numId w:val="7"/>
      </w:numPr>
      <w:spacing w:before="0" w:line="360" w:lineRule="exact"/>
      <w:outlineLvl w:val="9"/>
    </w:pPr>
    <w:rPr>
      <w:rFonts w:ascii="Times New Roman" w:eastAsia="Times New Roman" w:hAnsi="Times New Roman" w:cs="Times New Roman"/>
      <w:bCs w:val="0"/>
      <w:color w:val="auto"/>
      <w:sz w:val="32"/>
      <w:szCs w:val="20"/>
      <w:lang w:val="en-US" w:eastAsia="en-US"/>
    </w:rPr>
  </w:style>
  <w:style w:type="paragraph" w:styleId="Zoznamsodrkami3">
    <w:name w:val="List Bullet 3"/>
    <w:basedOn w:val="Zoznamsodrkami"/>
    <w:qFormat/>
    <w:rsid w:val="0082404E"/>
    <w:pPr>
      <w:numPr>
        <w:numId w:val="6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82404E"/>
    <w:pPr>
      <w:keepLines w:val="0"/>
      <w:numPr>
        <w:ilvl w:val="1"/>
        <w:numId w:val="7"/>
      </w:numPr>
      <w:spacing w:before="400" w:line="320" w:lineRule="exact"/>
      <w:outlineLvl w:val="9"/>
    </w:pPr>
    <w:rPr>
      <w:rFonts w:ascii="Times New Roman" w:eastAsia="Times New Roman" w:hAnsi="Times New Roman" w:cs="Times New Roman"/>
      <w:bCs w:val="0"/>
      <w:color w:val="auto"/>
      <w:sz w:val="28"/>
      <w:szCs w:val="20"/>
      <w:lang w:val="en-US" w:eastAsia="en-US"/>
    </w:rPr>
  </w:style>
  <w:style w:type="paragraph" w:customStyle="1" w:styleId="AppendixHeading3">
    <w:name w:val="Appendix Heading 3"/>
    <w:basedOn w:val="Nadpis3"/>
    <w:next w:val="Zkladntext"/>
    <w:qFormat/>
    <w:rsid w:val="0082404E"/>
    <w:pPr>
      <w:keepLines w:val="0"/>
      <w:numPr>
        <w:ilvl w:val="2"/>
        <w:numId w:val="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color w:val="auto"/>
      <w:szCs w:val="20"/>
      <w:lang w:val="en-US" w:eastAsia="en-US"/>
    </w:rPr>
  </w:style>
  <w:style w:type="paragraph" w:customStyle="1" w:styleId="AppendixHeading4">
    <w:name w:val="Appendix Heading 4"/>
    <w:basedOn w:val="Nadpis4"/>
    <w:next w:val="Zkladntext"/>
    <w:qFormat/>
    <w:rsid w:val="0082404E"/>
    <w:pPr>
      <w:keepLines w:val="0"/>
      <w:numPr>
        <w:ilvl w:val="3"/>
        <w:numId w:val="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  <w:lang w:val="en-US" w:eastAsia="en-US"/>
    </w:rPr>
  </w:style>
  <w:style w:type="paragraph" w:customStyle="1" w:styleId="AppendixHeading5">
    <w:name w:val="Appendix Heading 5"/>
    <w:basedOn w:val="Nadpis5"/>
    <w:next w:val="Zkladntext"/>
    <w:qFormat/>
    <w:rsid w:val="0082404E"/>
    <w:pPr>
      <w:keepLines w:val="0"/>
      <w:numPr>
        <w:ilvl w:val="0"/>
        <w:numId w:val="0"/>
      </w:numPr>
      <w:spacing w:before="400" w:line="260" w:lineRule="exact"/>
      <w:outlineLvl w:val="9"/>
    </w:pPr>
    <w:rPr>
      <w:rFonts w:ascii="Times New Roman" w:eastAsia="Times New Roman" w:hAnsi="Times New Roman" w:cs="Times New Roman"/>
      <w:i/>
      <w:color w:val="auto"/>
      <w:sz w:val="22"/>
      <w:szCs w:val="20"/>
      <w:lang w:val="en-US" w:eastAsia="en-US"/>
    </w:rPr>
  </w:style>
  <w:style w:type="paragraph" w:styleId="Zkladntext3">
    <w:name w:val="Body Text 3"/>
    <w:basedOn w:val="Normlny"/>
    <w:link w:val="Zkladntext3Char"/>
    <w:qFormat/>
    <w:rsid w:val="0082404E"/>
    <w:pPr>
      <w:ind w:left="142" w:hanging="142"/>
    </w:pPr>
    <w:rPr>
      <w:sz w:val="18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2404E"/>
    <w:rPr>
      <w:rFonts w:ascii="Times New Roman" w:eastAsia="Times New Roman" w:hAnsi="Times New Roman" w:cs="Times New Roman"/>
      <w:sz w:val="18"/>
      <w:szCs w:val="16"/>
      <w:lang w:val="en-US"/>
    </w:rPr>
  </w:style>
  <w:style w:type="paragraph" w:styleId="Zoznamsodrkami4">
    <w:name w:val="List Bullet 4"/>
    <w:basedOn w:val="Zoznamsodrkami2"/>
    <w:rsid w:val="0082404E"/>
    <w:pPr>
      <w:numPr>
        <w:numId w:val="5"/>
      </w:numPr>
      <w:tabs>
        <w:tab w:val="clear" w:pos="340"/>
        <w:tab w:val="num" w:pos="680"/>
      </w:tabs>
      <w:ind w:left="680"/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82404E"/>
    <w:pPr>
      <w:spacing w:before="130" w:after="130"/>
    </w:pPr>
    <w:rPr>
      <w:b/>
      <w:sz w:val="28"/>
      <w:szCs w:val="20"/>
      <w:lang w:val="en-US" w:eastAsia="en-US"/>
    </w:rPr>
  </w:style>
  <w:style w:type="paragraph" w:customStyle="1" w:styleId="zDocRevwH1">
    <w:name w:val="zDocRevwH1"/>
    <w:basedOn w:val="Normlny"/>
    <w:semiHidden/>
    <w:rsid w:val="0082404E"/>
    <w:pPr>
      <w:spacing w:before="130" w:after="130"/>
    </w:pPr>
    <w:rPr>
      <w:b/>
      <w:sz w:val="32"/>
      <w:szCs w:val="20"/>
      <w:lang w:val="en-US" w:eastAsia="en-US"/>
    </w:rPr>
  </w:style>
  <w:style w:type="character" w:styleId="Siln">
    <w:name w:val="Strong"/>
    <w:basedOn w:val="Predvolenpsmoodseku"/>
    <w:uiPriority w:val="22"/>
    <w:rsid w:val="0082404E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8240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NzovChar">
    <w:name w:val="Názov Char"/>
    <w:basedOn w:val="Predvolenpsmoodseku"/>
    <w:link w:val="Nzov"/>
    <w:uiPriority w:val="10"/>
    <w:rsid w:val="008240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Podtitul">
    <w:name w:val="Subtitle"/>
    <w:basedOn w:val="Normlny"/>
    <w:next w:val="Normlny"/>
    <w:link w:val="PodtitulChar"/>
    <w:uiPriority w:val="11"/>
    <w:rsid w:val="008240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8240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Jemnzvraznenie">
    <w:name w:val="Subtle Emphasis"/>
    <w:basedOn w:val="Predvolenpsmoodseku"/>
    <w:uiPriority w:val="19"/>
    <w:rsid w:val="0082404E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82404E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82404E"/>
    <w:rPr>
      <w:i/>
      <w:iCs/>
      <w:color w:val="000000" w:themeColor="text1"/>
      <w:sz w:val="22"/>
      <w:szCs w:val="20"/>
      <w:lang w:val="en-US"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82404E"/>
    <w:rPr>
      <w:rFonts w:ascii="Times New Roman" w:eastAsia="Times New Roman" w:hAnsi="Times New Roman" w:cs="Times New Roman"/>
      <w:i/>
      <w:iCs/>
      <w:color w:val="000000" w:themeColor="text1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240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2"/>
      <w:szCs w:val="20"/>
      <w:lang w:val="en-US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2404E"/>
    <w:rPr>
      <w:rFonts w:ascii="Times New Roman" w:eastAsia="Times New Roman" w:hAnsi="Times New Roman" w:cs="Times New Roman"/>
      <w:b/>
      <w:bCs/>
      <w:i/>
      <w:iCs/>
      <w:color w:val="4F81BD" w:themeColor="accent1"/>
      <w:szCs w:val="20"/>
      <w:lang w:val="en-US"/>
    </w:rPr>
  </w:style>
  <w:style w:type="character" w:styleId="Jemnodkaz">
    <w:name w:val="Subtle Reference"/>
    <w:basedOn w:val="Predvolenpsmoodseku"/>
    <w:uiPriority w:val="31"/>
    <w:rsid w:val="0082404E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82404E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82404E"/>
    <w:rPr>
      <w:b/>
      <w:bCs/>
      <w:smallCaps/>
      <w:spacing w:val="5"/>
    </w:rPr>
  </w:style>
  <w:style w:type="paragraph" w:styleId="Bezriadkovania">
    <w:name w:val="No Spacing"/>
    <w:uiPriority w:val="1"/>
    <w:rsid w:val="0082404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pple-converted-space">
    <w:name w:val="apple-converted-space"/>
    <w:basedOn w:val="Predvolenpsmoodseku"/>
    <w:rsid w:val="0082404E"/>
  </w:style>
  <w:style w:type="paragraph" w:customStyle="1" w:styleId="Telotextu">
    <w:name w:val="Telo textu"/>
    <w:basedOn w:val="Normlny"/>
    <w:rsid w:val="0082404E"/>
    <w:pPr>
      <w:suppressAutoHyphens/>
      <w:overflowPunct w:val="0"/>
      <w:spacing w:before="130" w:after="130" w:line="288" w:lineRule="auto"/>
      <w:jc w:val="both"/>
    </w:pPr>
    <w:rPr>
      <w:color w:val="00000A"/>
      <w:sz w:val="22"/>
      <w:szCs w:val="20"/>
      <w:lang w:val="en-US"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2404E"/>
    <w:rPr>
      <w:sz w:val="20"/>
      <w:szCs w:val="20"/>
      <w:lang w:val="en-US"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240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8240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50467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nhideWhenUsed/>
    <w:qFormat/>
    <w:rsid w:val="00DB2C2C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DB2C2C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nhideWhenUsed/>
    <w:qFormat/>
    <w:rsid w:val="00DB2C2C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DB2C2C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Stinking Styles2,Tekst przypisu- dokt,Char Char Char,Char,Char Char Char Char Char Char Char Char Char,Char Char Char Char Char Char Char Char Char Char Char,Char Char Ch,Text poznámky pod čiarou 007,_Poznámka pod čiarou,o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Stinking Styles2 Char,Tekst przypisu- dokt Char,Char Char Char Char,Char Char,Char Char Char Char Char Char Char Char Char Char,Char Char Char Char Char Char Char Char Char Char Char Char,Char Char Ch Char,o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Stinking Styles1,Footnote symbol,Footnote reference number,Times 10 Point,Exposant 3 Point,Ref,de nota al pie,note TESI,SUPERS,FRef ISO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aliases w:val="Normálny (WWW)"/>
    <w:basedOn w:val="Normlny"/>
    <w:uiPriority w:val="99"/>
    <w:unhideWhenUsed/>
    <w:qFormat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numPr>
        <w:numId w:val="3"/>
      </w:num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numPr>
        <w:ilvl w:val="1"/>
        <w:numId w:val="3"/>
      </w:numPr>
      <w:ind w:left="576"/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numPr>
        <w:ilvl w:val="2"/>
        <w:numId w:val="3"/>
      </w:num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pPr>
      <w:numPr>
        <w:ilvl w:val="3"/>
      </w:numPr>
    </w:pPr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04217B"/>
    <w:pPr>
      <w:tabs>
        <w:tab w:val="left" w:pos="284"/>
        <w:tab w:val="right" w:leader="dot" w:pos="9060"/>
      </w:tabs>
      <w:spacing w:after="100"/>
      <w:ind w:left="284" w:hanging="284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502866"/>
    <w:pPr>
      <w:tabs>
        <w:tab w:val="left" w:pos="709"/>
        <w:tab w:val="right" w:leader="dot" w:pos="9072"/>
      </w:tabs>
      <w:spacing w:after="100"/>
      <w:ind w:left="709" w:right="423" w:hanging="425"/>
      <w:jc w:val="both"/>
    </w:pPr>
    <w:rPr>
      <w:noProof/>
      <w:lang w:eastAsia="en-US"/>
    </w:rPr>
  </w:style>
  <w:style w:type="paragraph" w:styleId="Obsah4">
    <w:name w:val="toc 4"/>
    <w:basedOn w:val="Normlny"/>
    <w:next w:val="Normlny"/>
    <w:autoRedefine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3B419B"/>
    <w:rPr>
      <w:color w:val="800080" w:themeColor="followedHyperlink"/>
      <w:u w:val="single"/>
    </w:rPr>
  </w:style>
  <w:style w:type="paragraph" w:customStyle="1" w:styleId="Default">
    <w:name w:val="Default"/>
    <w:rsid w:val="00BA5E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28776B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680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rsid w:val="00DB2C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rsid w:val="00DB2C2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customStyle="1" w:styleId="Mriekatabuky2">
    <w:name w:val="Mriežka tabuľky2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Predvolenpsmoodseku"/>
    <w:rsid w:val="002E7C36"/>
  </w:style>
  <w:style w:type="character" w:customStyle="1" w:styleId="atn">
    <w:name w:val="atn"/>
    <w:basedOn w:val="Predvolenpsmoodseku"/>
    <w:rsid w:val="002E7C36"/>
  </w:style>
  <w:style w:type="table" w:customStyle="1" w:styleId="Mriekatabuky4">
    <w:name w:val="Mriežka tabuľky4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sodrkami">
    <w:name w:val="List Bullet"/>
    <w:basedOn w:val="Zkladntext"/>
    <w:qFormat/>
    <w:rsid w:val="00865C9D"/>
    <w:pPr>
      <w:numPr>
        <w:numId w:val="5"/>
      </w:numPr>
      <w:spacing w:before="130" w:after="130"/>
      <w:jc w:val="both"/>
    </w:pPr>
    <w:rPr>
      <w:sz w:val="22"/>
      <w:szCs w:val="20"/>
      <w:lang w:val="en-US" w:eastAsia="en-US"/>
    </w:rPr>
  </w:style>
  <w:style w:type="paragraph" w:styleId="Zoznamsodrkami2">
    <w:name w:val="List Bullet 2"/>
    <w:basedOn w:val="Zoznamsodrkami"/>
    <w:qFormat/>
    <w:rsid w:val="00865C9D"/>
    <w:pPr>
      <w:numPr>
        <w:numId w:val="4"/>
      </w:numPr>
    </w:pPr>
  </w:style>
  <w:style w:type="paragraph" w:styleId="Zkladntext">
    <w:name w:val="Body Text"/>
    <w:basedOn w:val="Normlny"/>
    <w:link w:val="ZkladntextChar"/>
    <w:unhideWhenUsed/>
    <w:qFormat/>
    <w:rsid w:val="00865C9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865C9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Zkladntext"/>
    <w:uiPriority w:val="35"/>
    <w:qFormat/>
    <w:rsid w:val="00241966"/>
    <w:rPr>
      <w:bCs/>
      <w:i/>
      <w:sz w:val="14"/>
      <w:szCs w:val="20"/>
      <w:lang w:val="en-US" w:eastAsia="en-US"/>
    </w:rPr>
  </w:style>
  <w:style w:type="character" w:customStyle="1" w:styleId="OdsekzoznamuChar">
    <w:name w:val="Odsek zoznamu Char"/>
    <w:link w:val="Odsekzoznamu"/>
    <w:uiPriority w:val="34"/>
    <w:locked/>
    <w:rsid w:val="0024196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zreportname">
    <w:name w:val="zreport name"/>
    <w:basedOn w:val="Normlny"/>
    <w:semiHidden/>
    <w:rsid w:val="0082404E"/>
    <w:pPr>
      <w:keepLines/>
      <w:spacing w:line="440" w:lineRule="exact"/>
      <w:jc w:val="center"/>
    </w:pPr>
    <w:rPr>
      <w:sz w:val="36"/>
      <w:szCs w:val="20"/>
      <w:lang w:val="en-US" w:eastAsia="en-US"/>
    </w:rPr>
  </w:style>
  <w:style w:type="paragraph" w:customStyle="1" w:styleId="zcontents">
    <w:name w:val="zcontents"/>
    <w:basedOn w:val="Normlny"/>
    <w:semiHidden/>
    <w:rsid w:val="0082404E"/>
    <w:pPr>
      <w:spacing w:after="260"/>
    </w:pPr>
    <w:rPr>
      <w:b/>
      <w:sz w:val="32"/>
      <w:szCs w:val="20"/>
      <w:lang w:val="en-US" w:eastAsia="en-US"/>
    </w:rPr>
  </w:style>
  <w:style w:type="paragraph" w:customStyle="1" w:styleId="zcompanyname">
    <w:name w:val="zcompany name"/>
    <w:basedOn w:val="Normlny"/>
    <w:semiHidden/>
    <w:rsid w:val="0082404E"/>
    <w:pPr>
      <w:spacing w:after="400" w:line="440" w:lineRule="exact"/>
      <w:jc w:val="center"/>
    </w:pPr>
    <w:rPr>
      <w:b/>
      <w:noProof/>
      <w:sz w:val="26"/>
      <w:szCs w:val="20"/>
      <w:lang w:val="en-US" w:eastAsia="en-US"/>
    </w:rPr>
  </w:style>
  <w:style w:type="paragraph" w:customStyle="1" w:styleId="zreportsubtitle">
    <w:name w:val="zreport subtitle"/>
    <w:basedOn w:val="zreportname"/>
    <w:semiHidden/>
    <w:rsid w:val="0082404E"/>
    <w:rPr>
      <w:sz w:val="32"/>
    </w:rPr>
  </w:style>
  <w:style w:type="paragraph" w:styleId="Zarkazkladnhotextu">
    <w:name w:val="Body Text Indent"/>
    <w:basedOn w:val="Zkladntext"/>
    <w:link w:val="ZarkazkladnhotextuChar"/>
    <w:semiHidden/>
    <w:rsid w:val="0082404E"/>
    <w:pPr>
      <w:spacing w:before="130" w:after="130"/>
      <w:ind w:left="340"/>
      <w:jc w:val="both"/>
    </w:pPr>
    <w:rPr>
      <w:sz w:val="22"/>
      <w:szCs w:val="20"/>
      <w:lang w:val="en-US"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2404E"/>
    <w:rPr>
      <w:rFonts w:ascii="Times New Roman" w:eastAsia="Times New Roman" w:hAnsi="Times New Roman" w:cs="Times New Roman"/>
      <w:szCs w:val="20"/>
      <w:lang w:val="en-US"/>
    </w:rPr>
  </w:style>
  <w:style w:type="paragraph" w:styleId="Register1">
    <w:name w:val="index 1"/>
    <w:basedOn w:val="Normlny"/>
    <w:next w:val="Normlny"/>
    <w:semiHidden/>
    <w:rsid w:val="0082404E"/>
    <w:pPr>
      <w:keepNext/>
      <w:spacing w:before="260" w:line="280" w:lineRule="exact"/>
      <w:ind w:right="851"/>
    </w:pPr>
    <w:rPr>
      <w:b/>
      <w:szCs w:val="20"/>
      <w:lang w:val="en-US" w:eastAsia="en-US"/>
    </w:rPr>
  </w:style>
  <w:style w:type="paragraph" w:customStyle="1" w:styleId="Graphic">
    <w:name w:val="Graphic"/>
    <w:basedOn w:val="Podpis"/>
    <w:next w:val="Popis"/>
    <w:qFormat/>
    <w:rsid w:val="0082404E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semiHidden/>
    <w:rsid w:val="0082404E"/>
    <w:rPr>
      <w:sz w:val="22"/>
      <w:szCs w:val="20"/>
      <w:lang w:val="en-US" w:eastAsia="en-US"/>
    </w:rPr>
  </w:style>
  <w:style w:type="character" w:customStyle="1" w:styleId="PodpisChar">
    <w:name w:val="Podpis Char"/>
    <w:basedOn w:val="Predvolenpsmoodseku"/>
    <w:link w:val="Podpis"/>
    <w:semiHidden/>
    <w:rsid w:val="0082404E"/>
    <w:rPr>
      <w:rFonts w:ascii="Times New Roman" w:eastAsia="Times New Roman" w:hAnsi="Times New Roman" w:cs="Times New Roman"/>
      <w:szCs w:val="20"/>
      <w:lang w:val="en-US"/>
    </w:rPr>
  </w:style>
  <w:style w:type="character" w:styleId="slostrany">
    <w:name w:val="page number"/>
    <w:basedOn w:val="Predvolenpsmoodseku"/>
    <w:semiHidden/>
    <w:rsid w:val="0082404E"/>
    <w:rPr>
      <w:sz w:val="22"/>
    </w:rPr>
  </w:style>
  <w:style w:type="paragraph" w:styleId="Register2">
    <w:name w:val="index 2"/>
    <w:basedOn w:val="Normlny"/>
    <w:next w:val="Normlny"/>
    <w:semiHidden/>
    <w:rsid w:val="0082404E"/>
    <w:pPr>
      <w:ind w:left="340" w:right="851"/>
    </w:pPr>
    <w:rPr>
      <w:sz w:val="22"/>
      <w:szCs w:val="20"/>
      <w:lang w:val="en-US" w:eastAsia="en-US"/>
    </w:rPr>
  </w:style>
  <w:style w:type="paragraph" w:customStyle="1" w:styleId="zreportaddinfo">
    <w:name w:val="zreport addinfo"/>
    <w:basedOn w:val="Normlny"/>
    <w:semiHidden/>
    <w:rsid w:val="0082404E"/>
    <w:pPr>
      <w:framePr w:wrap="around" w:hAnchor="margin" w:xAlign="center" w:yAlign="bottom"/>
      <w:spacing w:line="240" w:lineRule="exact"/>
      <w:jc w:val="center"/>
    </w:pPr>
    <w:rPr>
      <w:noProof/>
      <w:sz w:val="20"/>
      <w:szCs w:val="20"/>
      <w:lang w:val="en-US" w:eastAsia="en-US"/>
    </w:rPr>
  </w:style>
  <w:style w:type="character" w:styleId="Zvraznenie">
    <w:name w:val="Emphasis"/>
    <w:basedOn w:val="Predvolenpsmoodseku"/>
    <w:uiPriority w:val="20"/>
    <w:rsid w:val="0082404E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82404E"/>
    <w:pPr>
      <w:keepLines w:val="0"/>
      <w:pageBreakBefore/>
      <w:numPr>
        <w:numId w:val="7"/>
      </w:numPr>
      <w:spacing w:before="0" w:line="360" w:lineRule="exact"/>
      <w:outlineLvl w:val="9"/>
    </w:pPr>
    <w:rPr>
      <w:rFonts w:ascii="Times New Roman" w:eastAsia="Times New Roman" w:hAnsi="Times New Roman" w:cs="Times New Roman"/>
      <w:bCs w:val="0"/>
      <w:color w:val="auto"/>
      <w:sz w:val="32"/>
      <w:szCs w:val="20"/>
      <w:lang w:val="en-US" w:eastAsia="en-US"/>
    </w:rPr>
  </w:style>
  <w:style w:type="paragraph" w:styleId="Zoznamsodrkami3">
    <w:name w:val="List Bullet 3"/>
    <w:basedOn w:val="Zoznamsodrkami"/>
    <w:qFormat/>
    <w:rsid w:val="0082404E"/>
    <w:pPr>
      <w:numPr>
        <w:numId w:val="6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82404E"/>
    <w:pPr>
      <w:keepLines w:val="0"/>
      <w:numPr>
        <w:ilvl w:val="1"/>
        <w:numId w:val="7"/>
      </w:numPr>
      <w:spacing w:before="400" w:line="320" w:lineRule="exact"/>
      <w:outlineLvl w:val="9"/>
    </w:pPr>
    <w:rPr>
      <w:rFonts w:ascii="Times New Roman" w:eastAsia="Times New Roman" w:hAnsi="Times New Roman" w:cs="Times New Roman"/>
      <w:bCs w:val="0"/>
      <w:color w:val="auto"/>
      <w:sz w:val="28"/>
      <w:szCs w:val="20"/>
      <w:lang w:val="en-US" w:eastAsia="en-US"/>
    </w:rPr>
  </w:style>
  <w:style w:type="paragraph" w:customStyle="1" w:styleId="AppendixHeading3">
    <w:name w:val="Appendix Heading 3"/>
    <w:basedOn w:val="Nadpis3"/>
    <w:next w:val="Zkladntext"/>
    <w:qFormat/>
    <w:rsid w:val="0082404E"/>
    <w:pPr>
      <w:keepLines w:val="0"/>
      <w:numPr>
        <w:ilvl w:val="2"/>
        <w:numId w:val="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color w:val="auto"/>
      <w:szCs w:val="20"/>
      <w:lang w:val="en-US" w:eastAsia="en-US"/>
    </w:rPr>
  </w:style>
  <w:style w:type="paragraph" w:customStyle="1" w:styleId="AppendixHeading4">
    <w:name w:val="Appendix Heading 4"/>
    <w:basedOn w:val="Nadpis4"/>
    <w:next w:val="Zkladntext"/>
    <w:qFormat/>
    <w:rsid w:val="0082404E"/>
    <w:pPr>
      <w:keepLines w:val="0"/>
      <w:numPr>
        <w:ilvl w:val="3"/>
        <w:numId w:val="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  <w:lang w:val="en-US" w:eastAsia="en-US"/>
    </w:rPr>
  </w:style>
  <w:style w:type="paragraph" w:customStyle="1" w:styleId="AppendixHeading5">
    <w:name w:val="Appendix Heading 5"/>
    <w:basedOn w:val="Nadpis5"/>
    <w:next w:val="Zkladntext"/>
    <w:qFormat/>
    <w:rsid w:val="0082404E"/>
    <w:pPr>
      <w:keepLines w:val="0"/>
      <w:numPr>
        <w:ilvl w:val="0"/>
        <w:numId w:val="0"/>
      </w:numPr>
      <w:spacing w:before="400" w:line="260" w:lineRule="exact"/>
      <w:outlineLvl w:val="9"/>
    </w:pPr>
    <w:rPr>
      <w:rFonts w:ascii="Times New Roman" w:eastAsia="Times New Roman" w:hAnsi="Times New Roman" w:cs="Times New Roman"/>
      <w:i/>
      <w:color w:val="auto"/>
      <w:sz w:val="22"/>
      <w:szCs w:val="20"/>
      <w:lang w:val="en-US" w:eastAsia="en-US"/>
    </w:rPr>
  </w:style>
  <w:style w:type="paragraph" w:styleId="Zkladntext3">
    <w:name w:val="Body Text 3"/>
    <w:basedOn w:val="Normlny"/>
    <w:link w:val="Zkladntext3Char"/>
    <w:qFormat/>
    <w:rsid w:val="0082404E"/>
    <w:pPr>
      <w:ind w:left="142" w:hanging="142"/>
    </w:pPr>
    <w:rPr>
      <w:sz w:val="18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2404E"/>
    <w:rPr>
      <w:rFonts w:ascii="Times New Roman" w:eastAsia="Times New Roman" w:hAnsi="Times New Roman" w:cs="Times New Roman"/>
      <w:sz w:val="18"/>
      <w:szCs w:val="16"/>
      <w:lang w:val="en-US"/>
    </w:rPr>
  </w:style>
  <w:style w:type="paragraph" w:styleId="Zoznamsodrkami4">
    <w:name w:val="List Bullet 4"/>
    <w:basedOn w:val="Zoznamsodrkami2"/>
    <w:rsid w:val="0082404E"/>
    <w:pPr>
      <w:numPr>
        <w:numId w:val="5"/>
      </w:numPr>
      <w:tabs>
        <w:tab w:val="clear" w:pos="340"/>
        <w:tab w:val="num" w:pos="680"/>
      </w:tabs>
      <w:ind w:left="680"/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82404E"/>
    <w:pPr>
      <w:spacing w:before="130" w:after="130"/>
    </w:pPr>
    <w:rPr>
      <w:b/>
      <w:sz w:val="28"/>
      <w:szCs w:val="20"/>
      <w:lang w:val="en-US" w:eastAsia="en-US"/>
    </w:rPr>
  </w:style>
  <w:style w:type="paragraph" w:customStyle="1" w:styleId="zDocRevwH1">
    <w:name w:val="zDocRevwH1"/>
    <w:basedOn w:val="Normlny"/>
    <w:semiHidden/>
    <w:rsid w:val="0082404E"/>
    <w:pPr>
      <w:spacing w:before="130" w:after="130"/>
    </w:pPr>
    <w:rPr>
      <w:b/>
      <w:sz w:val="32"/>
      <w:szCs w:val="20"/>
      <w:lang w:val="en-US" w:eastAsia="en-US"/>
    </w:rPr>
  </w:style>
  <w:style w:type="character" w:styleId="Siln">
    <w:name w:val="Strong"/>
    <w:basedOn w:val="Predvolenpsmoodseku"/>
    <w:uiPriority w:val="22"/>
    <w:rsid w:val="0082404E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8240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NzovChar">
    <w:name w:val="Názov Char"/>
    <w:basedOn w:val="Predvolenpsmoodseku"/>
    <w:link w:val="Nzov"/>
    <w:uiPriority w:val="10"/>
    <w:rsid w:val="008240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Podtitul">
    <w:name w:val="Subtitle"/>
    <w:basedOn w:val="Normlny"/>
    <w:next w:val="Normlny"/>
    <w:link w:val="PodtitulChar"/>
    <w:uiPriority w:val="11"/>
    <w:rsid w:val="008240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8240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Jemnzvraznenie">
    <w:name w:val="Subtle Emphasis"/>
    <w:basedOn w:val="Predvolenpsmoodseku"/>
    <w:uiPriority w:val="19"/>
    <w:rsid w:val="0082404E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82404E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82404E"/>
    <w:rPr>
      <w:i/>
      <w:iCs/>
      <w:color w:val="000000" w:themeColor="text1"/>
      <w:sz w:val="22"/>
      <w:szCs w:val="20"/>
      <w:lang w:val="en-US"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82404E"/>
    <w:rPr>
      <w:rFonts w:ascii="Times New Roman" w:eastAsia="Times New Roman" w:hAnsi="Times New Roman" w:cs="Times New Roman"/>
      <w:i/>
      <w:iCs/>
      <w:color w:val="000000" w:themeColor="text1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240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2"/>
      <w:szCs w:val="20"/>
      <w:lang w:val="en-US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2404E"/>
    <w:rPr>
      <w:rFonts w:ascii="Times New Roman" w:eastAsia="Times New Roman" w:hAnsi="Times New Roman" w:cs="Times New Roman"/>
      <w:b/>
      <w:bCs/>
      <w:i/>
      <w:iCs/>
      <w:color w:val="4F81BD" w:themeColor="accent1"/>
      <w:szCs w:val="20"/>
      <w:lang w:val="en-US"/>
    </w:rPr>
  </w:style>
  <w:style w:type="character" w:styleId="Jemnodkaz">
    <w:name w:val="Subtle Reference"/>
    <w:basedOn w:val="Predvolenpsmoodseku"/>
    <w:uiPriority w:val="31"/>
    <w:rsid w:val="0082404E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82404E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82404E"/>
    <w:rPr>
      <w:b/>
      <w:bCs/>
      <w:smallCaps/>
      <w:spacing w:val="5"/>
    </w:rPr>
  </w:style>
  <w:style w:type="paragraph" w:styleId="Bezriadkovania">
    <w:name w:val="No Spacing"/>
    <w:uiPriority w:val="1"/>
    <w:rsid w:val="0082404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pple-converted-space">
    <w:name w:val="apple-converted-space"/>
    <w:basedOn w:val="Predvolenpsmoodseku"/>
    <w:rsid w:val="0082404E"/>
  </w:style>
  <w:style w:type="paragraph" w:customStyle="1" w:styleId="Telotextu">
    <w:name w:val="Telo textu"/>
    <w:basedOn w:val="Normlny"/>
    <w:rsid w:val="0082404E"/>
    <w:pPr>
      <w:suppressAutoHyphens/>
      <w:overflowPunct w:val="0"/>
      <w:spacing w:before="130" w:after="130" w:line="288" w:lineRule="auto"/>
      <w:jc w:val="both"/>
    </w:pPr>
    <w:rPr>
      <w:color w:val="00000A"/>
      <w:sz w:val="22"/>
      <w:szCs w:val="20"/>
      <w:lang w:val="en-US"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2404E"/>
    <w:rPr>
      <w:sz w:val="20"/>
      <w:szCs w:val="20"/>
      <w:lang w:val="en-US"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240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8240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metodika@vlada.gov.s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D47777" w:rsidP="00D47777">
          <w:pPr>
            <w:pStyle w:val="DD8C56F5396145BBB819E25B80F3F0AE3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0251B9742884D868EB3E631BCC4B1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CFE360-E984-43C8-95E7-96983F44137F}"/>
      </w:docPartPr>
      <w:docPartBody>
        <w:p w:rsidR="00673109" w:rsidRDefault="007B0804" w:rsidP="007B0804">
          <w:pPr>
            <w:pStyle w:val="E0251B9742884D868EB3E631BCC4B1A5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AEF673F04A488BAF8A2AD37803AF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20D575-4839-494B-BBF2-DED72175C6EC}"/>
      </w:docPartPr>
      <w:docPartBody>
        <w:p w:rsidR="00673109" w:rsidRDefault="007B0804" w:rsidP="007B0804">
          <w:pPr>
            <w:pStyle w:val="FBAEF673F04A488BAF8A2AD37803AFD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17E7A"/>
    <w:rsid w:val="00030D2A"/>
    <w:rsid w:val="00080DAC"/>
    <w:rsid w:val="00082E03"/>
    <w:rsid w:val="000B4009"/>
    <w:rsid w:val="000E30BC"/>
    <w:rsid w:val="00100CD6"/>
    <w:rsid w:val="00134790"/>
    <w:rsid w:val="00145D45"/>
    <w:rsid w:val="00146384"/>
    <w:rsid w:val="00150EF4"/>
    <w:rsid w:val="001830DA"/>
    <w:rsid w:val="001E0993"/>
    <w:rsid w:val="001F48F8"/>
    <w:rsid w:val="00215DA6"/>
    <w:rsid w:val="0023776D"/>
    <w:rsid w:val="00257EC6"/>
    <w:rsid w:val="002710FD"/>
    <w:rsid w:val="002D4671"/>
    <w:rsid w:val="003659C8"/>
    <w:rsid w:val="003913DE"/>
    <w:rsid w:val="003974F0"/>
    <w:rsid w:val="003B173B"/>
    <w:rsid w:val="003B77F1"/>
    <w:rsid w:val="003E1B1A"/>
    <w:rsid w:val="003F26E4"/>
    <w:rsid w:val="00417F95"/>
    <w:rsid w:val="00425E9E"/>
    <w:rsid w:val="004329A2"/>
    <w:rsid w:val="004454B8"/>
    <w:rsid w:val="004A5F70"/>
    <w:rsid w:val="004C5D37"/>
    <w:rsid w:val="004C7C05"/>
    <w:rsid w:val="004F2E87"/>
    <w:rsid w:val="004F6B28"/>
    <w:rsid w:val="005171C6"/>
    <w:rsid w:val="00537908"/>
    <w:rsid w:val="00570EE4"/>
    <w:rsid w:val="005848D7"/>
    <w:rsid w:val="00594134"/>
    <w:rsid w:val="00594E98"/>
    <w:rsid w:val="005B719F"/>
    <w:rsid w:val="005D6084"/>
    <w:rsid w:val="005D6A52"/>
    <w:rsid w:val="005E4A6F"/>
    <w:rsid w:val="00604341"/>
    <w:rsid w:val="00616649"/>
    <w:rsid w:val="00616C33"/>
    <w:rsid w:val="00631C9B"/>
    <w:rsid w:val="00650C3B"/>
    <w:rsid w:val="00673109"/>
    <w:rsid w:val="006764FE"/>
    <w:rsid w:val="0068224F"/>
    <w:rsid w:val="006A3CBD"/>
    <w:rsid w:val="00706EA3"/>
    <w:rsid w:val="0074651F"/>
    <w:rsid w:val="007746E6"/>
    <w:rsid w:val="007762BC"/>
    <w:rsid w:val="00782C12"/>
    <w:rsid w:val="007B0804"/>
    <w:rsid w:val="007C7889"/>
    <w:rsid w:val="007E4DA9"/>
    <w:rsid w:val="008225C7"/>
    <w:rsid w:val="00845353"/>
    <w:rsid w:val="0085402B"/>
    <w:rsid w:val="00875542"/>
    <w:rsid w:val="00897FF6"/>
    <w:rsid w:val="008A0FF3"/>
    <w:rsid w:val="008B633E"/>
    <w:rsid w:val="008C10D4"/>
    <w:rsid w:val="00905F8B"/>
    <w:rsid w:val="00907FD3"/>
    <w:rsid w:val="00911031"/>
    <w:rsid w:val="00912906"/>
    <w:rsid w:val="00957DC6"/>
    <w:rsid w:val="009B41C6"/>
    <w:rsid w:val="009D0BC7"/>
    <w:rsid w:val="00A104C6"/>
    <w:rsid w:val="00A23309"/>
    <w:rsid w:val="00A56FAE"/>
    <w:rsid w:val="00A80D95"/>
    <w:rsid w:val="00A87F85"/>
    <w:rsid w:val="00AA5573"/>
    <w:rsid w:val="00AC040D"/>
    <w:rsid w:val="00AF4D2B"/>
    <w:rsid w:val="00B15401"/>
    <w:rsid w:val="00B23148"/>
    <w:rsid w:val="00B250E3"/>
    <w:rsid w:val="00B449CF"/>
    <w:rsid w:val="00B554E5"/>
    <w:rsid w:val="00B60001"/>
    <w:rsid w:val="00B60D7B"/>
    <w:rsid w:val="00B669A4"/>
    <w:rsid w:val="00B75BB7"/>
    <w:rsid w:val="00B86B21"/>
    <w:rsid w:val="00BA40F4"/>
    <w:rsid w:val="00BD574F"/>
    <w:rsid w:val="00C16CB5"/>
    <w:rsid w:val="00C43761"/>
    <w:rsid w:val="00C47FE0"/>
    <w:rsid w:val="00C511D4"/>
    <w:rsid w:val="00C67EAD"/>
    <w:rsid w:val="00C835E0"/>
    <w:rsid w:val="00C92366"/>
    <w:rsid w:val="00CA2C9D"/>
    <w:rsid w:val="00CB614B"/>
    <w:rsid w:val="00CD09D9"/>
    <w:rsid w:val="00CE2D99"/>
    <w:rsid w:val="00CE5A6B"/>
    <w:rsid w:val="00D110F9"/>
    <w:rsid w:val="00D30CF1"/>
    <w:rsid w:val="00D31B15"/>
    <w:rsid w:val="00D47777"/>
    <w:rsid w:val="00DF1217"/>
    <w:rsid w:val="00E02953"/>
    <w:rsid w:val="00E057DB"/>
    <w:rsid w:val="00E97E19"/>
    <w:rsid w:val="00EA1E85"/>
    <w:rsid w:val="00EA2233"/>
    <w:rsid w:val="00EA6841"/>
    <w:rsid w:val="00EB79BE"/>
    <w:rsid w:val="00ED090D"/>
    <w:rsid w:val="00ED3968"/>
    <w:rsid w:val="00F12F72"/>
    <w:rsid w:val="00F44E3E"/>
    <w:rsid w:val="00F858E2"/>
    <w:rsid w:val="00F87249"/>
    <w:rsid w:val="00F92E1E"/>
    <w:rsid w:val="00FB660B"/>
    <w:rsid w:val="00FC0A20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B080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0031BDD70F14FC4B8033585B2998452">
    <w:name w:val="50031BDD70F14FC4B8033585B2998452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904D49DF344EAB8A717490A0FDF18D">
    <w:name w:val="D1904D49DF344EAB8A717490A0FDF18D"/>
    <w:rsid w:val="00B75BB7"/>
  </w:style>
  <w:style w:type="paragraph" w:customStyle="1" w:styleId="921335E27BFC410CB27AFB1CA08C0986">
    <w:name w:val="921335E27BFC410CB27AFB1CA08C098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">
    <w:name w:val="FBB6C0B0AC5F4582852656878D161CEE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">
    <w:name w:val="5198C63A630F4C71AC5AB9F2A46625A5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1335E27BFC410CB27AFB1CA08C09861">
    <w:name w:val="921335E27BFC410CB27AFB1CA08C0986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8A2C66C8A94B25928DE45CD5A2E811">
    <w:name w:val="C08A2C66C8A94B25928DE45CD5A2E81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B0E3D325CA48879605FE86337E15E6">
    <w:name w:val="0AB0E3D325CA48879605FE86337E15E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1">
    <w:name w:val="FBB6C0B0AC5F4582852656878D161CEE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1">
    <w:name w:val="5198C63A630F4C71AC5AB9F2A46625A5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CEBBB02D2C4E39984B6ECD66C61957">
    <w:name w:val="6CCEBBB02D2C4E39984B6ECD66C61957"/>
    <w:rsid w:val="00912906"/>
  </w:style>
  <w:style w:type="paragraph" w:customStyle="1" w:styleId="DD8C56F5396145BBB819E25B80F3F0AE2">
    <w:name w:val="DD8C56F5396145BBB819E25B80F3F0AE2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BEFBA6E2C64B36860742A21225F3A5">
    <w:name w:val="00BEFBA6E2C64B36860742A21225F3A5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5EFE0312B4365B796A62A94E8A57A">
    <w:name w:val="C5F5EFE0312B4365B796A62A94E8A57A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E2D5A7E70460FA4B233AFE056A04B">
    <w:name w:val="243E2D5A7E70460FA4B233AFE056A04B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A790474594529A57B3BD101C2D1C3">
    <w:name w:val="9E7A790474594529A57B3BD101C2D1C3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3">
    <w:name w:val="DD8C56F5396145BBB819E25B80F3F0AE3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6080962FCE41469238542916136A47">
    <w:name w:val="656080962FCE41469238542916136A47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A8AB46BAC4418A71F06E6302CD64B">
    <w:name w:val="BB1A8AB46BAC4418A71F06E6302CD64B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32EFCC2E9849B1BEB2516C18DAD70C">
    <w:name w:val="D632EFCC2E9849B1BEB2516C18DAD70C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9A659B08044B28AA4DBBE700966E71">
    <w:name w:val="F49A659B08044B28AA4DBBE700966E71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088306342D4EFDA2BCAB2229F4638A">
    <w:name w:val="6B088306342D4EFDA2BCAB2229F4638A"/>
    <w:rsid w:val="00080DAC"/>
  </w:style>
  <w:style w:type="paragraph" w:customStyle="1" w:styleId="BDD4C589D8A4450EB4A970E120C47F70">
    <w:name w:val="BDD4C589D8A4450EB4A970E120C47F70"/>
    <w:rsid w:val="007B0804"/>
  </w:style>
  <w:style w:type="paragraph" w:customStyle="1" w:styleId="1AF89AD4058D41B2A53F5877E634A23B">
    <w:name w:val="1AF89AD4058D41B2A53F5877E634A23B"/>
    <w:rsid w:val="007B0804"/>
  </w:style>
  <w:style w:type="paragraph" w:customStyle="1" w:styleId="21729BF41AAE4307B38B8770A008EE1B">
    <w:name w:val="21729BF41AAE4307B38B8770A008EE1B"/>
    <w:rsid w:val="007B0804"/>
  </w:style>
  <w:style w:type="paragraph" w:customStyle="1" w:styleId="E0251B9742884D868EB3E631BCC4B1A5">
    <w:name w:val="E0251B9742884D868EB3E631BCC4B1A5"/>
    <w:rsid w:val="007B0804"/>
  </w:style>
  <w:style w:type="paragraph" w:customStyle="1" w:styleId="1C4E8222924A4943B3CD9E1B9B8996A1">
    <w:name w:val="1C4E8222924A4943B3CD9E1B9B8996A1"/>
    <w:rsid w:val="007B0804"/>
  </w:style>
  <w:style w:type="paragraph" w:customStyle="1" w:styleId="FBAEF673F04A488BAF8A2AD37803AFD0">
    <w:name w:val="FBAEF673F04A488BAF8A2AD37803AFD0"/>
    <w:rsid w:val="007B08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B080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0031BDD70F14FC4B8033585B2998452">
    <w:name w:val="50031BDD70F14FC4B8033585B2998452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904D49DF344EAB8A717490A0FDF18D">
    <w:name w:val="D1904D49DF344EAB8A717490A0FDF18D"/>
    <w:rsid w:val="00B75BB7"/>
  </w:style>
  <w:style w:type="paragraph" w:customStyle="1" w:styleId="921335E27BFC410CB27AFB1CA08C0986">
    <w:name w:val="921335E27BFC410CB27AFB1CA08C098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">
    <w:name w:val="FBB6C0B0AC5F4582852656878D161CEE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">
    <w:name w:val="5198C63A630F4C71AC5AB9F2A46625A5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1335E27BFC410CB27AFB1CA08C09861">
    <w:name w:val="921335E27BFC410CB27AFB1CA08C0986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8A2C66C8A94B25928DE45CD5A2E811">
    <w:name w:val="C08A2C66C8A94B25928DE45CD5A2E81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B0E3D325CA48879605FE86337E15E6">
    <w:name w:val="0AB0E3D325CA48879605FE86337E15E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1">
    <w:name w:val="FBB6C0B0AC5F4582852656878D161CEE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1">
    <w:name w:val="5198C63A630F4C71AC5AB9F2A46625A5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CEBBB02D2C4E39984B6ECD66C61957">
    <w:name w:val="6CCEBBB02D2C4E39984B6ECD66C61957"/>
    <w:rsid w:val="00912906"/>
  </w:style>
  <w:style w:type="paragraph" w:customStyle="1" w:styleId="DD8C56F5396145BBB819E25B80F3F0AE2">
    <w:name w:val="DD8C56F5396145BBB819E25B80F3F0AE2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BEFBA6E2C64B36860742A21225F3A5">
    <w:name w:val="00BEFBA6E2C64B36860742A21225F3A5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5EFE0312B4365B796A62A94E8A57A">
    <w:name w:val="C5F5EFE0312B4365B796A62A94E8A57A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E2D5A7E70460FA4B233AFE056A04B">
    <w:name w:val="243E2D5A7E70460FA4B233AFE056A04B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A790474594529A57B3BD101C2D1C3">
    <w:name w:val="9E7A790474594529A57B3BD101C2D1C3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3">
    <w:name w:val="DD8C56F5396145BBB819E25B80F3F0AE3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6080962FCE41469238542916136A47">
    <w:name w:val="656080962FCE41469238542916136A47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A8AB46BAC4418A71F06E6302CD64B">
    <w:name w:val="BB1A8AB46BAC4418A71F06E6302CD64B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32EFCC2E9849B1BEB2516C18DAD70C">
    <w:name w:val="D632EFCC2E9849B1BEB2516C18DAD70C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9A659B08044B28AA4DBBE700966E71">
    <w:name w:val="F49A659B08044B28AA4DBBE700966E71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088306342D4EFDA2BCAB2229F4638A">
    <w:name w:val="6B088306342D4EFDA2BCAB2229F4638A"/>
    <w:rsid w:val="00080DAC"/>
  </w:style>
  <w:style w:type="paragraph" w:customStyle="1" w:styleId="BDD4C589D8A4450EB4A970E120C47F70">
    <w:name w:val="BDD4C589D8A4450EB4A970E120C47F70"/>
    <w:rsid w:val="007B0804"/>
  </w:style>
  <w:style w:type="paragraph" w:customStyle="1" w:styleId="1AF89AD4058D41B2A53F5877E634A23B">
    <w:name w:val="1AF89AD4058D41B2A53F5877E634A23B"/>
    <w:rsid w:val="007B0804"/>
  </w:style>
  <w:style w:type="paragraph" w:customStyle="1" w:styleId="21729BF41AAE4307B38B8770A008EE1B">
    <w:name w:val="21729BF41AAE4307B38B8770A008EE1B"/>
    <w:rsid w:val="007B0804"/>
  </w:style>
  <w:style w:type="paragraph" w:customStyle="1" w:styleId="E0251B9742884D868EB3E631BCC4B1A5">
    <w:name w:val="E0251B9742884D868EB3E631BCC4B1A5"/>
    <w:rsid w:val="007B0804"/>
  </w:style>
  <w:style w:type="paragraph" w:customStyle="1" w:styleId="1C4E8222924A4943B3CD9E1B9B8996A1">
    <w:name w:val="1C4E8222924A4943B3CD9E1B9B8996A1"/>
    <w:rsid w:val="007B0804"/>
  </w:style>
  <w:style w:type="paragraph" w:customStyle="1" w:styleId="FBAEF673F04A488BAF8A2AD37803AFD0">
    <w:name w:val="FBAEF673F04A488BAF8A2AD37803AFD0"/>
    <w:rsid w:val="007B08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123DE-71A7-473C-A6F1-5A535FECC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5254</Words>
  <Characters>29952</Characters>
  <Application>Microsoft Office Word</Application>
  <DocSecurity>0</DocSecurity>
  <Lines>249</Lines>
  <Paragraphs>70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2016-02-09T09:38:00Z</dcterms:created>
  <dcterms:modified xsi:type="dcterms:W3CDTF">2016-02-11T09:48:00Z</dcterms:modified>
</cp:coreProperties>
</file>